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D95" w:rsidRDefault="001D6B20" w:rsidP="00822D95">
      <w:pPr>
        <w:keepNext/>
        <w:spacing w:after="0" w:line="240" w:lineRule="auto"/>
        <w:jc w:val="center"/>
        <w:outlineLvl w:val="0"/>
        <w:rPr>
          <w:rFonts w:ascii="Times" w:eastAsia="Times" w:hAnsi="Times" w:cs="Times New Roman"/>
          <w:b/>
          <w:sz w:val="24"/>
          <w:szCs w:val="20"/>
        </w:rPr>
      </w:pPr>
      <w:r>
        <w:rPr>
          <w:rFonts w:ascii="Times" w:eastAsia="Times" w:hAnsi="Times" w:cs="Times New Roman"/>
          <w:b/>
          <w:sz w:val="24"/>
          <w:szCs w:val="20"/>
        </w:rPr>
        <w:t>Learning Activity One</w:t>
      </w:r>
      <w:r w:rsidR="00822D95">
        <w:rPr>
          <w:rFonts w:ascii="Times" w:eastAsia="Times" w:hAnsi="Times" w:cs="Times New Roman"/>
          <w:b/>
          <w:sz w:val="24"/>
          <w:szCs w:val="20"/>
        </w:rPr>
        <w:t>: Light and Sound</w:t>
      </w:r>
    </w:p>
    <w:p w:rsidR="001D6B20" w:rsidRDefault="001D6B20" w:rsidP="001D6B20">
      <w:pPr>
        <w:keepNext/>
        <w:spacing w:after="0" w:line="240" w:lineRule="auto"/>
        <w:jc w:val="center"/>
        <w:outlineLvl w:val="0"/>
        <w:rPr>
          <w:rFonts w:ascii="Times" w:eastAsia="Times" w:hAnsi="Times" w:cs="Times New Roman"/>
          <w:b/>
          <w:sz w:val="24"/>
          <w:szCs w:val="20"/>
        </w:rPr>
      </w:pPr>
    </w:p>
    <w:p w:rsidR="001D6B20" w:rsidRDefault="001D6B20" w:rsidP="001D6B20">
      <w:pPr>
        <w:keepNext/>
        <w:spacing w:after="0" w:line="240" w:lineRule="auto"/>
        <w:jc w:val="center"/>
        <w:outlineLvl w:val="0"/>
        <w:rPr>
          <w:rFonts w:ascii="Times" w:eastAsia="Times" w:hAnsi="Times" w:cs="Times New Roman"/>
          <w:b/>
          <w:sz w:val="24"/>
          <w:szCs w:val="20"/>
        </w:rPr>
      </w:pPr>
    </w:p>
    <w:p w:rsidR="001D6B20" w:rsidRDefault="001D6B20" w:rsidP="001D6B20">
      <w:pPr>
        <w:keepNext/>
        <w:spacing w:after="0" w:line="240" w:lineRule="auto"/>
        <w:outlineLvl w:val="0"/>
        <w:rPr>
          <w:rFonts w:ascii="Times" w:eastAsia="Times" w:hAnsi="Times" w:cs="Times New Roman"/>
          <w:b/>
          <w:sz w:val="24"/>
          <w:szCs w:val="20"/>
        </w:rPr>
      </w:pPr>
      <w:r>
        <w:rPr>
          <w:rFonts w:ascii="Times" w:eastAsia="Times" w:hAnsi="Times" w:cs="Times New Roman"/>
          <w:b/>
          <w:sz w:val="24"/>
          <w:szCs w:val="20"/>
        </w:rPr>
        <w:t>Description of the Activity:</w:t>
      </w:r>
    </w:p>
    <w:p w:rsidR="00822D95" w:rsidRDefault="00822D95" w:rsidP="001D6B20">
      <w:pPr>
        <w:keepNext/>
        <w:spacing w:after="0" w:line="240" w:lineRule="auto"/>
        <w:outlineLvl w:val="0"/>
        <w:rPr>
          <w:rFonts w:ascii="Times" w:eastAsia="Times" w:hAnsi="Times" w:cs="Times New Roman"/>
          <w:b/>
          <w:sz w:val="24"/>
          <w:szCs w:val="20"/>
        </w:rPr>
      </w:pPr>
    </w:p>
    <w:p w:rsidR="003324A0" w:rsidRDefault="003461B9" w:rsidP="008E27BA">
      <w:pPr>
        <w:ind w:firstLine="720"/>
        <w:rPr>
          <w:rFonts w:ascii="Times New Roman" w:hAnsi="Times New Roman" w:cs="Times New Roman"/>
          <w:sz w:val="24"/>
          <w:szCs w:val="24"/>
        </w:rPr>
      </w:pPr>
      <w:r>
        <w:rPr>
          <w:rFonts w:ascii="Times New Roman" w:hAnsi="Times New Roman" w:cs="Times New Roman"/>
          <w:sz w:val="24"/>
          <w:szCs w:val="24"/>
        </w:rPr>
        <w:t>This lesson will introduce students to light and sound as forms of energy.</w:t>
      </w:r>
      <w:r w:rsidR="00822D95">
        <w:rPr>
          <w:rFonts w:ascii="Times New Roman" w:hAnsi="Times New Roman" w:cs="Times New Roman"/>
          <w:sz w:val="24"/>
          <w:szCs w:val="24"/>
        </w:rPr>
        <w:t xml:space="preserve">  It is the first of five lessons on a unit on light and sound.  The main objective of this lesson is to introduce students to the concepts of light and sound.  Students will explore definitions and examples of light and sound as forms of energy through a webquest exploration.  They will crack the surface of the prosperities of light and sound</w:t>
      </w:r>
      <w:ins w:id="0" w:author="Stein Brunvand" w:date="2012-10-18T15:19:00Z">
        <w:r w:rsidR="00DC26D6">
          <w:rPr>
            <w:rFonts w:ascii="Times New Roman" w:hAnsi="Times New Roman" w:cs="Times New Roman"/>
            <w:sz w:val="24"/>
            <w:szCs w:val="24"/>
          </w:rPr>
          <w:t>,</w:t>
        </w:r>
      </w:ins>
      <w:r w:rsidR="00822D95">
        <w:rPr>
          <w:rFonts w:ascii="Times New Roman" w:hAnsi="Times New Roman" w:cs="Times New Roman"/>
          <w:sz w:val="24"/>
          <w:szCs w:val="24"/>
        </w:rPr>
        <w:t xml:space="preserve"> which will be studied deeper through the other four lessons.  The webquest is intended for students to explore light and sound as forms of energy, to create their own definitions of light and sound, and to compare light and sound energies.  The webquest will challenge students to explore internet websites where they will read or watch videos about light and sound, and to watch video example</w:t>
      </w:r>
      <w:r w:rsidR="003324A0">
        <w:rPr>
          <w:rFonts w:ascii="Times New Roman" w:hAnsi="Times New Roman" w:cs="Times New Roman"/>
          <w:sz w:val="24"/>
          <w:szCs w:val="24"/>
        </w:rPr>
        <w:t xml:space="preserve">s of light and sound as energy.  Students may also come across simple activities to describe what light and sound are.  Students will take an </w:t>
      </w:r>
      <w:commentRangeStart w:id="1"/>
      <w:r w:rsidR="003324A0">
        <w:rPr>
          <w:rFonts w:ascii="Times New Roman" w:hAnsi="Times New Roman" w:cs="Times New Roman"/>
          <w:sz w:val="24"/>
          <w:szCs w:val="24"/>
        </w:rPr>
        <w:t>opened</w:t>
      </w:r>
      <w:commentRangeEnd w:id="1"/>
      <w:r w:rsidR="00DC26D6">
        <w:rPr>
          <w:rStyle w:val="CommentReference"/>
        </w:rPr>
        <w:commentReference w:id="1"/>
      </w:r>
      <w:r w:rsidR="003324A0">
        <w:rPr>
          <w:rFonts w:ascii="Times New Roman" w:hAnsi="Times New Roman" w:cs="Times New Roman"/>
          <w:sz w:val="24"/>
          <w:szCs w:val="24"/>
        </w:rPr>
        <w:t xml:space="preserve"> journey on the webquest to discover their own definitions of light and sound.  Students will record their observations and notes, </w:t>
      </w:r>
      <w:r w:rsidR="006E55C8">
        <w:rPr>
          <w:rFonts w:ascii="Times New Roman" w:hAnsi="Times New Roman" w:cs="Times New Roman"/>
          <w:sz w:val="24"/>
          <w:szCs w:val="24"/>
        </w:rPr>
        <w:t>and then</w:t>
      </w:r>
      <w:r w:rsidR="003324A0">
        <w:rPr>
          <w:rFonts w:ascii="Times New Roman" w:hAnsi="Times New Roman" w:cs="Times New Roman"/>
          <w:sz w:val="24"/>
          <w:szCs w:val="24"/>
        </w:rPr>
        <w:t xml:space="preserve"> present their findings as a group to the class.  Each group will add to the classroom’s working definition of these terms.  Students will also pose questions they have about light and sound to study in further lessons.  If students come across experiments or activities on the webquest, they can present them, or share the idea for further use latter on in other lessons.  </w:t>
      </w:r>
    </w:p>
    <w:p w:rsidR="003324A0" w:rsidRDefault="00216DEA" w:rsidP="00216DEA">
      <w:pPr>
        <w:ind w:firstLine="720"/>
        <w:rPr>
          <w:rFonts w:ascii="Times New Roman" w:eastAsia="Times New Roman" w:hAnsi="Times New Roman" w:cs="Times New Roman"/>
          <w:bCs/>
          <w:sz w:val="24"/>
          <w:szCs w:val="24"/>
        </w:rPr>
      </w:pPr>
      <w:r>
        <w:rPr>
          <w:rFonts w:ascii="Times New Roman" w:hAnsi="Times New Roman" w:cs="Times New Roman"/>
          <w:sz w:val="24"/>
          <w:szCs w:val="24"/>
        </w:rPr>
        <w:t xml:space="preserve">The lesson will begin with the teacher engaging students into the world of light and sound.  The teacher will engage students by leading the class through two simple light and sound activities that demonstrate light and sound as energy.  For the sound activity, </w:t>
      </w:r>
      <w:ins w:id="2" w:author="Stein Brunvand" w:date="2012-10-18T15:20:00Z">
        <w:r w:rsidR="00DC26D6">
          <w:rPr>
            <w:rFonts w:ascii="Times New Roman" w:hAnsi="Times New Roman" w:cs="Times New Roman"/>
            <w:sz w:val="24"/>
            <w:szCs w:val="24"/>
          </w:rPr>
          <w:t xml:space="preserve">the </w:t>
        </w:r>
      </w:ins>
      <w:r>
        <w:rPr>
          <w:rFonts w:ascii="Times New Roman" w:hAnsi="Times New Roman" w:cs="Times New Roman"/>
          <w:sz w:val="24"/>
          <w:szCs w:val="24"/>
        </w:rPr>
        <w:t xml:space="preserve">teacher will ask students to put their </w:t>
      </w:r>
      <w:r>
        <w:rPr>
          <w:rFonts w:ascii="Times New Roman" w:eastAsia="Times New Roman" w:hAnsi="Times New Roman" w:cs="Times New Roman"/>
          <w:bCs/>
          <w:sz w:val="24"/>
          <w:szCs w:val="24"/>
        </w:rPr>
        <w:t>index and middle finger to their</w:t>
      </w:r>
      <w:r w:rsidR="003324A0" w:rsidRPr="003324A0">
        <w:rPr>
          <w:rFonts w:ascii="Times New Roman" w:eastAsia="Times New Roman" w:hAnsi="Times New Roman" w:cs="Times New Roman"/>
          <w:bCs/>
          <w:sz w:val="24"/>
          <w:szCs w:val="24"/>
        </w:rPr>
        <w:t xml:space="preserve"> neck</w:t>
      </w:r>
      <w:r>
        <w:rPr>
          <w:rFonts w:ascii="Times New Roman" w:eastAsia="Times New Roman" w:hAnsi="Times New Roman" w:cs="Times New Roman"/>
          <w:bCs/>
          <w:sz w:val="24"/>
          <w:szCs w:val="24"/>
        </w:rPr>
        <w:t>s.  Teacher will have students say the word "Aah" as loud as they can. Then try it as soft as they can. Students will hear</w:t>
      </w:r>
      <w:r w:rsidR="003324A0" w:rsidRPr="003324A0">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a sound and also </w:t>
      </w:r>
      <w:r w:rsidR="003324A0" w:rsidRPr="003324A0">
        <w:rPr>
          <w:rFonts w:ascii="Times New Roman" w:eastAsia="Times New Roman" w:hAnsi="Times New Roman" w:cs="Times New Roman"/>
          <w:bCs/>
          <w:sz w:val="24"/>
          <w:szCs w:val="24"/>
        </w:rPr>
        <w:t xml:space="preserve">feel a movement </w:t>
      </w:r>
      <w:r>
        <w:rPr>
          <w:rFonts w:ascii="Times New Roman" w:eastAsia="Times New Roman" w:hAnsi="Times New Roman" w:cs="Times New Roman"/>
          <w:bCs/>
          <w:sz w:val="24"/>
          <w:szCs w:val="24"/>
        </w:rPr>
        <w:t>inside their throat.  The teacher will explain that w</w:t>
      </w:r>
      <w:r w:rsidR="003324A0" w:rsidRPr="003324A0">
        <w:rPr>
          <w:rFonts w:ascii="Times New Roman" w:eastAsia="Times New Roman" w:hAnsi="Times New Roman" w:cs="Times New Roman"/>
          <w:bCs/>
          <w:sz w:val="24"/>
          <w:szCs w:val="24"/>
        </w:rPr>
        <w:t>hen you say, "Aah", your vocal cords vibrate. That means they move</w:t>
      </w:r>
      <w:r>
        <w:rPr>
          <w:rFonts w:ascii="Times New Roman" w:eastAsia="Times New Roman" w:hAnsi="Times New Roman" w:cs="Times New Roman"/>
          <w:bCs/>
          <w:sz w:val="24"/>
          <w:szCs w:val="24"/>
        </w:rPr>
        <w:t xml:space="preserve"> quickly back and forth. As</w:t>
      </w:r>
      <w:r w:rsidR="003324A0" w:rsidRPr="003324A0">
        <w:rPr>
          <w:rFonts w:ascii="Times New Roman" w:eastAsia="Times New Roman" w:hAnsi="Times New Roman" w:cs="Times New Roman"/>
          <w:bCs/>
          <w:sz w:val="24"/>
          <w:szCs w:val="24"/>
        </w:rPr>
        <w:t xml:space="preserve"> vocal cords vibrate they produce sound</w:t>
      </w:r>
      <w:r>
        <w:rPr>
          <w:rFonts w:ascii="Times New Roman" w:eastAsia="Times New Roman" w:hAnsi="Times New Roman" w:cs="Times New Roman"/>
          <w:bCs/>
          <w:sz w:val="24"/>
          <w:szCs w:val="24"/>
        </w:rPr>
        <w:t>s</w:t>
      </w:r>
      <w:r w:rsidR="003324A0" w:rsidRPr="003324A0">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This will lead students to the discovery of vibrations creating different sounds.  For the light activity, the teacher will </w:t>
      </w:r>
      <w:r w:rsidR="008A631E">
        <w:rPr>
          <w:rFonts w:ascii="Times New Roman" w:eastAsia="Times New Roman" w:hAnsi="Times New Roman" w:cs="Times New Roman"/>
          <w:bCs/>
          <w:sz w:val="24"/>
          <w:szCs w:val="24"/>
        </w:rPr>
        <w:t xml:space="preserve">have a glass half filled with water and a straw.  </w:t>
      </w:r>
      <w:ins w:id="3" w:author="Stein Brunvand" w:date="2012-10-18T15:20:00Z">
        <w:r w:rsidR="00DC26D6">
          <w:rPr>
            <w:rFonts w:ascii="Times New Roman" w:eastAsia="Times New Roman" w:hAnsi="Times New Roman" w:cs="Times New Roman"/>
            <w:bCs/>
            <w:sz w:val="24"/>
            <w:szCs w:val="24"/>
          </w:rPr>
          <w:t>The T</w:t>
        </w:r>
      </w:ins>
      <w:del w:id="4" w:author="Stein Brunvand" w:date="2012-10-18T15:20:00Z">
        <w:r w:rsidR="008A631E" w:rsidDel="00DC26D6">
          <w:rPr>
            <w:rFonts w:ascii="Times New Roman" w:eastAsia="Times New Roman" w:hAnsi="Times New Roman" w:cs="Times New Roman"/>
            <w:bCs/>
            <w:sz w:val="24"/>
            <w:szCs w:val="24"/>
          </w:rPr>
          <w:delText>T</w:delText>
        </w:r>
      </w:del>
      <w:r w:rsidR="008A631E">
        <w:rPr>
          <w:rFonts w:ascii="Times New Roman" w:eastAsia="Times New Roman" w:hAnsi="Times New Roman" w:cs="Times New Roman"/>
          <w:bCs/>
          <w:sz w:val="24"/>
          <w:szCs w:val="24"/>
        </w:rPr>
        <w:t>eacher will have students observe as the straw dips water in and out of the glass.  This will lead students to the understanding of how light bends and show students that light travels.</w:t>
      </w:r>
    </w:p>
    <w:p w:rsidR="00C50094" w:rsidRDefault="008A631E" w:rsidP="00A17942">
      <w:pPr>
        <w:ind w:firstLine="72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After the students are engaged from the introduction activities, the teacher will divide the students into groups of 3 to 4 students in each group.  The teacher will pose a question to students that they will explore through their work on the webquest.  The exploration question will be: “</w:t>
      </w:r>
      <w:r w:rsidR="00A17942">
        <w:rPr>
          <w:rFonts w:ascii="Times New Roman" w:eastAsia="Times New Roman" w:hAnsi="Times New Roman" w:cs="Times New Roman"/>
          <w:bCs/>
          <w:sz w:val="24"/>
          <w:szCs w:val="24"/>
        </w:rPr>
        <w:t>What information can you gather about light and sound that will add to the class definition of these terms?”</w:t>
      </w:r>
      <w:r w:rsidR="00C50094">
        <w:rPr>
          <w:rFonts w:ascii="Times New Roman" w:eastAsia="Times New Roman" w:hAnsi="Times New Roman" w:cs="Times New Roman"/>
          <w:bCs/>
          <w:sz w:val="24"/>
          <w:szCs w:val="24"/>
        </w:rPr>
        <w:t xml:space="preserve">  </w:t>
      </w:r>
      <w:r w:rsidR="006E55C8">
        <w:rPr>
          <w:rFonts w:ascii="Times New Roman" w:eastAsia="Times New Roman" w:hAnsi="Times New Roman" w:cs="Times New Roman"/>
          <w:bCs/>
          <w:sz w:val="24"/>
          <w:szCs w:val="24"/>
        </w:rPr>
        <w:t>Furthermore</w:t>
      </w:r>
      <w:ins w:id="5" w:author="Stein Brunvand" w:date="2012-10-18T15:21:00Z">
        <w:r w:rsidR="00DC26D6">
          <w:rPr>
            <w:rFonts w:ascii="Times New Roman" w:eastAsia="Times New Roman" w:hAnsi="Times New Roman" w:cs="Times New Roman"/>
            <w:bCs/>
            <w:sz w:val="24"/>
            <w:szCs w:val="24"/>
          </w:rPr>
          <w:t>,</w:t>
        </w:r>
      </w:ins>
      <w:r w:rsidR="00A17942">
        <w:rPr>
          <w:rFonts w:ascii="Times New Roman" w:eastAsia="Times New Roman" w:hAnsi="Times New Roman" w:cs="Times New Roman"/>
          <w:bCs/>
          <w:sz w:val="24"/>
          <w:szCs w:val="24"/>
        </w:rPr>
        <w:t xml:space="preserve"> students will be </w:t>
      </w:r>
      <w:r w:rsidR="00C50094">
        <w:rPr>
          <w:rFonts w:ascii="Times New Roman" w:eastAsia="Times New Roman" w:hAnsi="Times New Roman" w:cs="Times New Roman"/>
          <w:bCs/>
          <w:sz w:val="24"/>
          <w:szCs w:val="24"/>
        </w:rPr>
        <w:t>asked to collect information from</w:t>
      </w:r>
      <w:r w:rsidR="00A17942">
        <w:rPr>
          <w:rFonts w:ascii="Times New Roman" w:eastAsia="Times New Roman" w:hAnsi="Times New Roman" w:cs="Times New Roman"/>
          <w:bCs/>
          <w:sz w:val="24"/>
          <w:szCs w:val="24"/>
        </w:rPr>
        <w:t xml:space="preserve"> reading sources </w:t>
      </w:r>
      <w:r w:rsidR="00C50094">
        <w:rPr>
          <w:rFonts w:ascii="Times New Roman" w:eastAsia="Times New Roman" w:hAnsi="Times New Roman" w:cs="Times New Roman"/>
          <w:bCs/>
          <w:sz w:val="24"/>
          <w:szCs w:val="24"/>
        </w:rPr>
        <w:t>found from internet sites.  As students navigate through website destinations as presented in the webquest, demonstrative activities that require little or no additional materials may pop up, students will be encourage</w:t>
      </w:r>
      <w:ins w:id="6" w:author="Stein Brunvand" w:date="2012-10-18T15:21:00Z">
        <w:r w:rsidR="00DC26D6">
          <w:rPr>
            <w:rFonts w:ascii="Times New Roman" w:eastAsia="Times New Roman" w:hAnsi="Times New Roman" w:cs="Times New Roman"/>
            <w:bCs/>
            <w:sz w:val="24"/>
            <w:szCs w:val="24"/>
          </w:rPr>
          <w:t>d to</w:t>
        </w:r>
      </w:ins>
      <w:r w:rsidR="00C50094">
        <w:rPr>
          <w:rFonts w:ascii="Times New Roman" w:eastAsia="Times New Roman" w:hAnsi="Times New Roman" w:cs="Times New Roman"/>
          <w:bCs/>
          <w:sz w:val="24"/>
          <w:szCs w:val="24"/>
        </w:rPr>
        <w:t xml:space="preserve"> </w:t>
      </w:r>
      <w:r w:rsidR="006E55C8">
        <w:rPr>
          <w:rFonts w:ascii="Times New Roman" w:eastAsia="Times New Roman" w:hAnsi="Times New Roman" w:cs="Times New Roman"/>
          <w:bCs/>
          <w:sz w:val="24"/>
          <w:szCs w:val="24"/>
        </w:rPr>
        <w:t>tak</w:t>
      </w:r>
      <w:ins w:id="7" w:author="Stein Brunvand" w:date="2012-10-18T15:21:00Z">
        <w:r w:rsidR="00DC26D6">
          <w:rPr>
            <w:rFonts w:ascii="Times New Roman" w:eastAsia="Times New Roman" w:hAnsi="Times New Roman" w:cs="Times New Roman"/>
            <w:bCs/>
            <w:sz w:val="24"/>
            <w:szCs w:val="24"/>
          </w:rPr>
          <w:t>e</w:t>
        </w:r>
      </w:ins>
      <w:del w:id="8" w:author="Stein Brunvand" w:date="2012-10-18T15:21:00Z">
        <w:r w:rsidR="006E55C8" w:rsidDel="00DC26D6">
          <w:rPr>
            <w:rFonts w:ascii="Times New Roman" w:eastAsia="Times New Roman" w:hAnsi="Times New Roman" w:cs="Times New Roman"/>
            <w:bCs/>
            <w:sz w:val="24"/>
            <w:szCs w:val="24"/>
          </w:rPr>
          <w:delText>ing</w:delText>
        </w:r>
      </w:del>
      <w:r w:rsidR="006E55C8">
        <w:rPr>
          <w:rFonts w:ascii="Times New Roman" w:eastAsia="Times New Roman" w:hAnsi="Times New Roman" w:cs="Times New Roman"/>
          <w:bCs/>
          <w:sz w:val="24"/>
          <w:szCs w:val="24"/>
        </w:rPr>
        <w:t xml:space="preserve"> note of these activities, recording</w:t>
      </w:r>
      <w:r w:rsidR="00C50094">
        <w:rPr>
          <w:rFonts w:ascii="Times New Roman" w:eastAsia="Times New Roman" w:hAnsi="Times New Roman" w:cs="Times New Roman"/>
          <w:bCs/>
          <w:sz w:val="24"/>
          <w:szCs w:val="24"/>
        </w:rPr>
        <w:t xml:space="preserve"> them and </w:t>
      </w:r>
      <w:r w:rsidR="00C50094">
        <w:rPr>
          <w:rFonts w:ascii="Times New Roman" w:eastAsia="Times New Roman" w:hAnsi="Times New Roman" w:cs="Times New Roman"/>
          <w:bCs/>
          <w:sz w:val="24"/>
          <w:szCs w:val="24"/>
        </w:rPr>
        <w:lastRenderedPageBreak/>
        <w:t xml:space="preserve">possibly attempt them if possible in the classroom.  Students will present their findings and any possible activities to the class to add to the classroom definition of light and sound as energy.  </w:t>
      </w:r>
    </w:p>
    <w:p w:rsidR="003C1672" w:rsidRDefault="00C50094" w:rsidP="009921E0">
      <w:pPr>
        <w:ind w:firstLine="720"/>
        <w:rPr>
          <w:rFonts w:ascii="Times New Roman" w:hAnsi="Times New Roman" w:cs="Times New Roman"/>
          <w:sz w:val="24"/>
          <w:szCs w:val="24"/>
        </w:rPr>
      </w:pPr>
      <w:r>
        <w:rPr>
          <w:rFonts w:ascii="Times New Roman" w:eastAsia="Times New Roman" w:hAnsi="Times New Roman" w:cs="Times New Roman"/>
          <w:bCs/>
          <w:sz w:val="24"/>
          <w:szCs w:val="24"/>
        </w:rPr>
        <w:t>Students will begin their webquest search.  Once they have complied their information and definition of light and sound, they have completed the webquest.  Once students organize their findings into a written definition they will present it to class.  Once they presented their findings to the class, they have completed the activity.  The lesson will conclude with a classroom discussion where the teacher and students will discuss light and sound as forms of energy and present the working class definition</w:t>
      </w:r>
      <w:r w:rsidR="009921E0">
        <w:rPr>
          <w:rFonts w:ascii="Times New Roman" w:eastAsia="Times New Roman" w:hAnsi="Times New Roman" w:cs="Times New Roman"/>
          <w:bCs/>
          <w:sz w:val="24"/>
          <w:szCs w:val="24"/>
        </w:rPr>
        <w:t xml:space="preserve"> of it.  Students will then be required as homework to share their thoughts and ideas about the lesson on the classroom science blog.</w:t>
      </w:r>
      <w:r>
        <w:rPr>
          <w:rFonts w:ascii="Times New Roman" w:eastAsia="Times New Roman" w:hAnsi="Times New Roman" w:cs="Times New Roman"/>
          <w:bCs/>
          <w:sz w:val="24"/>
          <w:szCs w:val="24"/>
        </w:rPr>
        <w:t xml:space="preserve">   </w:t>
      </w:r>
      <w:r w:rsidR="00A17942">
        <w:rPr>
          <w:rFonts w:ascii="Times New Roman" w:eastAsia="Times New Roman" w:hAnsi="Times New Roman" w:cs="Times New Roman"/>
          <w:bCs/>
          <w:sz w:val="24"/>
          <w:szCs w:val="24"/>
        </w:rPr>
        <w:t xml:space="preserve">  </w:t>
      </w:r>
      <w:r w:rsidR="003461B9">
        <w:rPr>
          <w:rFonts w:ascii="Times New Roman" w:hAnsi="Times New Roman" w:cs="Times New Roman"/>
          <w:sz w:val="24"/>
          <w:szCs w:val="24"/>
        </w:rPr>
        <w:t>Students will be expected to complete these reflections as homework. Students</w:t>
      </w:r>
      <w:del w:id="9" w:author="Stein Brunvand" w:date="2012-10-18T15:22:00Z">
        <w:r w:rsidR="003461B9" w:rsidDel="00DC26D6">
          <w:rPr>
            <w:rFonts w:ascii="Times New Roman" w:hAnsi="Times New Roman" w:cs="Times New Roman"/>
            <w:sz w:val="24"/>
            <w:szCs w:val="24"/>
          </w:rPr>
          <w:delText>,</w:delText>
        </w:r>
      </w:del>
      <w:r w:rsidR="003461B9">
        <w:rPr>
          <w:rFonts w:ascii="Times New Roman" w:hAnsi="Times New Roman" w:cs="Times New Roman"/>
          <w:sz w:val="24"/>
          <w:szCs w:val="24"/>
        </w:rPr>
        <w:t xml:space="preserve"> who can’t access the blog at home</w:t>
      </w:r>
      <w:del w:id="10" w:author="Stein Brunvand" w:date="2012-10-18T15:22:00Z">
        <w:r w:rsidR="003461B9" w:rsidDel="00DC26D6">
          <w:rPr>
            <w:rFonts w:ascii="Times New Roman" w:hAnsi="Times New Roman" w:cs="Times New Roman"/>
            <w:sz w:val="24"/>
            <w:szCs w:val="24"/>
          </w:rPr>
          <w:delText>,</w:delText>
        </w:r>
      </w:del>
      <w:r w:rsidR="003461B9">
        <w:rPr>
          <w:rFonts w:ascii="Times New Roman" w:hAnsi="Times New Roman" w:cs="Times New Roman"/>
          <w:sz w:val="24"/>
          <w:szCs w:val="24"/>
        </w:rPr>
        <w:t xml:space="preserve"> will write their reflections in a science journal, then </w:t>
      </w:r>
      <w:ins w:id="11" w:author="Stein Brunvand" w:date="2012-10-18T15:22:00Z">
        <w:r w:rsidR="00DC26D6">
          <w:rPr>
            <w:rFonts w:ascii="Times New Roman" w:hAnsi="Times New Roman" w:cs="Times New Roman"/>
            <w:sz w:val="24"/>
            <w:szCs w:val="24"/>
          </w:rPr>
          <w:t xml:space="preserve">they </w:t>
        </w:r>
      </w:ins>
      <w:r w:rsidR="003461B9">
        <w:rPr>
          <w:rFonts w:ascii="Times New Roman" w:hAnsi="Times New Roman" w:cs="Times New Roman"/>
          <w:sz w:val="24"/>
          <w:szCs w:val="24"/>
        </w:rPr>
        <w:t>will have classroom time to type them into the blog.</w:t>
      </w:r>
      <w:r w:rsidR="009921E0">
        <w:rPr>
          <w:rFonts w:ascii="Times New Roman" w:hAnsi="Times New Roman" w:cs="Times New Roman"/>
          <w:sz w:val="24"/>
          <w:szCs w:val="24"/>
        </w:rPr>
        <w:t xml:space="preserve">  There will be one reflective </w:t>
      </w:r>
      <w:r w:rsidR="006E55C8">
        <w:rPr>
          <w:rFonts w:ascii="Times New Roman" w:hAnsi="Times New Roman" w:cs="Times New Roman"/>
          <w:sz w:val="24"/>
          <w:szCs w:val="24"/>
        </w:rPr>
        <w:t>question</w:t>
      </w:r>
      <w:r w:rsidR="009921E0">
        <w:rPr>
          <w:rFonts w:ascii="Times New Roman" w:hAnsi="Times New Roman" w:cs="Times New Roman"/>
          <w:sz w:val="24"/>
          <w:szCs w:val="24"/>
        </w:rPr>
        <w:t xml:space="preserve"> for our classroom science blog for this lesson.  They are: “Which activity or experiment did you find on your webquest that you were not able to do, would you most be interested in trying in class?  Which materials were you missing that you would need?”  </w:t>
      </w:r>
    </w:p>
    <w:p w:rsidR="009921E0" w:rsidRDefault="009921E0" w:rsidP="009921E0">
      <w:pPr>
        <w:ind w:firstLine="720"/>
        <w:rPr>
          <w:rFonts w:ascii="Times New Roman" w:hAnsi="Times New Roman" w:cs="Times New Roman"/>
          <w:sz w:val="24"/>
          <w:szCs w:val="24"/>
        </w:rPr>
      </w:pPr>
      <w:r>
        <w:rPr>
          <w:rFonts w:ascii="Times New Roman" w:hAnsi="Times New Roman" w:cs="Times New Roman"/>
          <w:sz w:val="24"/>
          <w:szCs w:val="24"/>
        </w:rPr>
        <w:t>For this lesson students will be working in groups of 3 to 4 students.  Each group will have one computer with internet for their webquest.  Each group will be working on classroom computers in their classroom and not a computer lab or science lab.  Students will have access to project videos they may want to share with the class using the classroom projector.  Students will also need to be able to type their reflection question into our classroom science blog.</w:t>
      </w:r>
    </w:p>
    <w:p w:rsidR="009921E0" w:rsidRDefault="009921E0" w:rsidP="009921E0">
      <w:pPr>
        <w:ind w:firstLine="720"/>
        <w:rPr>
          <w:rFonts w:ascii="Times New Roman" w:hAnsi="Times New Roman" w:cs="Times New Roman"/>
          <w:sz w:val="24"/>
          <w:szCs w:val="24"/>
        </w:rPr>
      </w:pPr>
      <w:r>
        <w:rPr>
          <w:rFonts w:ascii="Times New Roman" w:hAnsi="Times New Roman" w:cs="Times New Roman"/>
          <w:sz w:val="24"/>
          <w:szCs w:val="24"/>
        </w:rPr>
        <w:t xml:space="preserve">For this lesson, students will already need to know how to use basic functions of a computer such as turning it on and how to access the internet.  Students will also need to already know how to navigate the internet at a basic level with teacher guidance and support.  The teacher will support students using the computers by walking around to each group to ensure they have success using the webquest.  For using the classroom science blog, students will already need to know how to access and submit information to the science blog.  This will be introduced earlier in the year during a class lesson on using the blog.  This will not be the students first time accessing the science blog.  Students will also need basic keyboarding skills for typing their reflections into the blog.   </w:t>
      </w:r>
    </w:p>
    <w:p w:rsidR="008E27BA" w:rsidRDefault="008E27BA" w:rsidP="008E27BA">
      <w:pPr>
        <w:ind w:firstLine="720"/>
        <w:rPr>
          <w:rFonts w:ascii="Times New Roman" w:hAnsi="Times New Roman" w:cs="Times New Roman"/>
          <w:sz w:val="24"/>
          <w:szCs w:val="24"/>
        </w:rPr>
      </w:pPr>
    </w:p>
    <w:p w:rsidR="003461B9" w:rsidRDefault="001D6B20" w:rsidP="003C1672">
      <w:pPr>
        <w:rPr>
          <w:rFonts w:ascii="Times" w:eastAsia="Times" w:hAnsi="Times" w:cs="Times New Roman"/>
          <w:b/>
          <w:sz w:val="24"/>
          <w:szCs w:val="20"/>
        </w:rPr>
      </w:pPr>
      <w:r>
        <w:rPr>
          <w:rFonts w:ascii="Times" w:eastAsia="Times" w:hAnsi="Times" w:cs="Times New Roman"/>
          <w:b/>
          <w:sz w:val="24"/>
          <w:szCs w:val="20"/>
        </w:rPr>
        <w:t>Learning Objective:</w:t>
      </w:r>
    </w:p>
    <w:p w:rsidR="008E27BA" w:rsidRPr="000C4F5E" w:rsidRDefault="00625367" w:rsidP="000C4F5E">
      <w:pPr>
        <w:rPr>
          <w:rFonts w:ascii="Times" w:eastAsia="Times" w:hAnsi="Times" w:cs="Times New Roman"/>
          <w:sz w:val="24"/>
          <w:szCs w:val="20"/>
        </w:rPr>
      </w:pPr>
      <w:r w:rsidRPr="000C4F5E">
        <w:rPr>
          <w:rFonts w:ascii="Times" w:eastAsia="Times" w:hAnsi="Times" w:cs="Times New Roman"/>
          <w:sz w:val="24"/>
          <w:szCs w:val="20"/>
          <w:u w:val="single"/>
        </w:rPr>
        <w:t xml:space="preserve">Learner Population: </w:t>
      </w:r>
      <w:r w:rsidRPr="000C4F5E">
        <w:rPr>
          <w:rFonts w:ascii="Times" w:eastAsia="Times" w:hAnsi="Times" w:cs="Times New Roman"/>
          <w:sz w:val="24"/>
          <w:szCs w:val="20"/>
        </w:rPr>
        <w:t>This lesson is intended for 3</w:t>
      </w:r>
      <w:r w:rsidRPr="000C4F5E">
        <w:rPr>
          <w:rFonts w:ascii="Times" w:eastAsia="Times" w:hAnsi="Times" w:cs="Times New Roman"/>
          <w:sz w:val="24"/>
          <w:szCs w:val="20"/>
          <w:vertAlign w:val="superscript"/>
        </w:rPr>
        <w:t>rd</w:t>
      </w:r>
      <w:r w:rsidRPr="000C4F5E">
        <w:rPr>
          <w:rFonts w:ascii="Times" w:eastAsia="Times" w:hAnsi="Times" w:cs="Times New Roman"/>
          <w:sz w:val="24"/>
          <w:szCs w:val="20"/>
        </w:rPr>
        <w:t xml:space="preserve"> to 4</w:t>
      </w:r>
      <w:r w:rsidRPr="000C4F5E">
        <w:rPr>
          <w:rFonts w:ascii="Times" w:eastAsia="Times" w:hAnsi="Times" w:cs="Times New Roman"/>
          <w:sz w:val="24"/>
          <w:szCs w:val="20"/>
          <w:vertAlign w:val="superscript"/>
        </w:rPr>
        <w:t>th</w:t>
      </w:r>
      <w:r w:rsidRPr="000C4F5E">
        <w:rPr>
          <w:rFonts w:ascii="Times" w:eastAsia="Times" w:hAnsi="Times" w:cs="Times New Roman"/>
          <w:sz w:val="24"/>
          <w:szCs w:val="20"/>
        </w:rPr>
        <w:t xml:space="preserve"> grade students.  It will take place over two, one hour science class sessions. </w:t>
      </w:r>
    </w:p>
    <w:p w:rsidR="00625367" w:rsidRDefault="00625367" w:rsidP="003C1672">
      <w:pPr>
        <w:rPr>
          <w:rFonts w:ascii="Times" w:eastAsia="Times" w:hAnsi="Times" w:cs="Times New Roman"/>
          <w:sz w:val="24"/>
          <w:szCs w:val="20"/>
        </w:rPr>
      </w:pPr>
      <w:r>
        <w:rPr>
          <w:rFonts w:ascii="Times" w:eastAsia="Times" w:hAnsi="Times" w:cs="Times New Roman"/>
          <w:sz w:val="24"/>
          <w:szCs w:val="20"/>
        </w:rPr>
        <w:t xml:space="preserve">I will be teaching this lesson to a classroom of multi-aged mixed ability students made up of third </w:t>
      </w:r>
      <w:r w:rsidR="00B31BBF">
        <w:rPr>
          <w:rFonts w:ascii="Times" w:eastAsia="Times" w:hAnsi="Times" w:cs="Times New Roman"/>
          <w:sz w:val="24"/>
          <w:szCs w:val="20"/>
        </w:rPr>
        <w:t xml:space="preserve">and fourth graders.  I will teach a population of 43 students this lesson.  However, I will </w:t>
      </w:r>
      <w:r w:rsidR="00B31BBF">
        <w:rPr>
          <w:rFonts w:ascii="Times" w:eastAsia="Times" w:hAnsi="Times" w:cs="Times New Roman"/>
          <w:sz w:val="24"/>
          <w:szCs w:val="20"/>
        </w:rPr>
        <w:lastRenderedPageBreak/>
        <w:t>work with 2 groups of about 20 students at one time.  I will teach one group of students this lesson for two class sessions, then the other group of 20 students the lesson on two separate days.</w:t>
      </w:r>
    </w:p>
    <w:p w:rsidR="00B31BBF" w:rsidRPr="000C4F5E" w:rsidRDefault="000C4F5E" w:rsidP="000C4F5E">
      <w:pPr>
        <w:rPr>
          <w:rFonts w:ascii="Times" w:eastAsia="Times" w:hAnsi="Times" w:cs="Times New Roman"/>
          <w:sz w:val="24"/>
          <w:szCs w:val="20"/>
        </w:rPr>
      </w:pPr>
      <w:r w:rsidRPr="000C4F5E">
        <w:rPr>
          <w:rFonts w:ascii="Times" w:eastAsia="Times" w:hAnsi="Times" w:cs="Times New Roman"/>
          <w:sz w:val="24"/>
          <w:szCs w:val="20"/>
          <w:u w:val="single"/>
        </w:rPr>
        <w:t xml:space="preserve">Standards and benchmarks addressed: </w:t>
      </w:r>
      <w:r>
        <w:rPr>
          <w:rFonts w:ascii="Times" w:eastAsia="Times" w:hAnsi="Times" w:cs="Times New Roman"/>
          <w:sz w:val="24"/>
          <w:szCs w:val="20"/>
        </w:rPr>
        <w:t xml:space="preserve">For this lesson I am addressing numerous state of Michigan Grade Level Content Expectations for third grade science.  Please see the “connection to standards section” for specific standards addressed.  </w:t>
      </w:r>
    </w:p>
    <w:p w:rsidR="00B31BBF" w:rsidRDefault="00B31BBF" w:rsidP="00B31BBF">
      <w:pPr>
        <w:autoSpaceDE w:val="0"/>
        <w:autoSpaceDN w:val="0"/>
        <w:adjustRightInd w:val="0"/>
        <w:spacing w:after="0" w:line="240" w:lineRule="auto"/>
        <w:rPr>
          <w:rFonts w:ascii="Times New Roman" w:hAnsi="Times New Roman" w:cs="Times New Roman"/>
          <w:sz w:val="24"/>
          <w:szCs w:val="24"/>
        </w:rPr>
      </w:pPr>
      <w:r w:rsidRPr="00B31BBF">
        <w:rPr>
          <w:rFonts w:ascii="Times New Roman" w:hAnsi="Times New Roman" w:cs="Times New Roman"/>
          <w:sz w:val="24"/>
          <w:szCs w:val="24"/>
          <w:u w:val="single"/>
        </w:rPr>
        <w:t>Goals and Objectives:</w:t>
      </w:r>
      <w:r>
        <w:rPr>
          <w:rFonts w:ascii="Times New Roman" w:hAnsi="Times New Roman" w:cs="Times New Roman"/>
          <w:sz w:val="24"/>
          <w:szCs w:val="24"/>
        </w:rPr>
        <w:t xml:space="preserve"> At the end of this lesson students will…</w:t>
      </w:r>
    </w:p>
    <w:p w:rsidR="00B31BBF" w:rsidRPr="00FA41B6" w:rsidRDefault="00B31BBF" w:rsidP="00B31BBF">
      <w:pPr>
        <w:autoSpaceDE w:val="0"/>
        <w:autoSpaceDN w:val="0"/>
        <w:adjustRightInd w:val="0"/>
        <w:spacing w:after="0" w:line="240" w:lineRule="auto"/>
        <w:rPr>
          <w:rFonts w:ascii="Times New Roman" w:hAnsi="Times New Roman" w:cs="Times New Roman"/>
          <w:sz w:val="24"/>
          <w:szCs w:val="24"/>
        </w:rPr>
      </w:pPr>
    </w:p>
    <w:p w:rsidR="00B31BBF" w:rsidRDefault="00B31BBF" w:rsidP="00B31BBF">
      <w:pPr>
        <w:pStyle w:val="ListParagraph"/>
        <w:numPr>
          <w:ilvl w:val="0"/>
          <w:numId w:val="1"/>
        </w:numPr>
        <w:rPr>
          <w:rFonts w:ascii="Times" w:eastAsia="Times" w:hAnsi="Times" w:cs="Times New Roman"/>
          <w:sz w:val="24"/>
          <w:szCs w:val="20"/>
        </w:rPr>
      </w:pPr>
      <w:r w:rsidRPr="00B31BBF">
        <w:rPr>
          <w:rFonts w:ascii="Times" w:eastAsia="Times" w:hAnsi="Times" w:cs="Times New Roman"/>
          <w:sz w:val="24"/>
          <w:szCs w:val="20"/>
        </w:rPr>
        <w:t>Identify light and sound as forms of energy</w:t>
      </w:r>
    </w:p>
    <w:p w:rsidR="00B31BBF" w:rsidRDefault="00B31BBF" w:rsidP="00B31BBF">
      <w:pPr>
        <w:pStyle w:val="ListParagraph"/>
        <w:numPr>
          <w:ilvl w:val="0"/>
          <w:numId w:val="1"/>
        </w:numPr>
        <w:rPr>
          <w:rFonts w:ascii="Times" w:eastAsia="Times" w:hAnsi="Times" w:cs="Times New Roman"/>
          <w:sz w:val="24"/>
          <w:szCs w:val="20"/>
        </w:rPr>
      </w:pPr>
      <w:r>
        <w:rPr>
          <w:rFonts w:ascii="Times" w:eastAsia="Times" w:hAnsi="Times" w:cs="Times New Roman"/>
          <w:sz w:val="24"/>
          <w:szCs w:val="20"/>
        </w:rPr>
        <w:t xml:space="preserve">Define light </w:t>
      </w:r>
    </w:p>
    <w:p w:rsidR="00B31BBF" w:rsidRDefault="00B31BBF" w:rsidP="00B31BBF">
      <w:pPr>
        <w:pStyle w:val="ListParagraph"/>
        <w:numPr>
          <w:ilvl w:val="0"/>
          <w:numId w:val="1"/>
        </w:numPr>
        <w:rPr>
          <w:rFonts w:ascii="Times" w:eastAsia="Times" w:hAnsi="Times" w:cs="Times New Roman"/>
          <w:sz w:val="24"/>
          <w:szCs w:val="20"/>
        </w:rPr>
      </w:pPr>
      <w:r>
        <w:rPr>
          <w:rFonts w:ascii="Times" w:eastAsia="Times" w:hAnsi="Times" w:cs="Times New Roman"/>
          <w:sz w:val="24"/>
          <w:szCs w:val="20"/>
        </w:rPr>
        <w:t>Define sound</w:t>
      </w:r>
    </w:p>
    <w:p w:rsidR="00822D95" w:rsidRDefault="00822D95" w:rsidP="00B31BBF">
      <w:pPr>
        <w:pStyle w:val="ListParagraph"/>
        <w:numPr>
          <w:ilvl w:val="0"/>
          <w:numId w:val="1"/>
        </w:numPr>
        <w:rPr>
          <w:rFonts w:ascii="Times" w:eastAsia="Times" w:hAnsi="Times" w:cs="Times New Roman"/>
          <w:sz w:val="24"/>
          <w:szCs w:val="20"/>
        </w:rPr>
      </w:pPr>
      <w:r>
        <w:rPr>
          <w:rFonts w:ascii="Times" w:eastAsia="Times" w:hAnsi="Times" w:cs="Times New Roman"/>
          <w:sz w:val="24"/>
          <w:szCs w:val="20"/>
        </w:rPr>
        <w:t>Recognize that light is composed of different colors</w:t>
      </w:r>
    </w:p>
    <w:p w:rsidR="00822D95" w:rsidRDefault="00822D95" w:rsidP="00B31BBF">
      <w:pPr>
        <w:pStyle w:val="ListParagraph"/>
        <w:numPr>
          <w:ilvl w:val="0"/>
          <w:numId w:val="1"/>
        </w:numPr>
        <w:rPr>
          <w:rFonts w:ascii="Times" w:eastAsia="Times" w:hAnsi="Times" w:cs="Times New Roman"/>
          <w:sz w:val="24"/>
          <w:szCs w:val="20"/>
        </w:rPr>
      </w:pPr>
      <w:r>
        <w:rPr>
          <w:rFonts w:ascii="Times" w:eastAsia="Times" w:hAnsi="Times" w:cs="Times New Roman"/>
          <w:sz w:val="24"/>
          <w:szCs w:val="20"/>
        </w:rPr>
        <w:t>Recognize that sounds have different pitches and volumes</w:t>
      </w:r>
    </w:p>
    <w:p w:rsidR="000C4F5E" w:rsidRPr="00B31BBF" w:rsidRDefault="000C4F5E" w:rsidP="000C4F5E">
      <w:pPr>
        <w:pStyle w:val="ListParagraph"/>
        <w:rPr>
          <w:rFonts w:ascii="Times" w:eastAsia="Times" w:hAnsi="Times" w:cs="Times New Roman"/>
          <w:sz w:val="24"/>
          <w:szCs w:val="20"/>
        </w:rPr>
      </w:pPr>
    </w:p>
    <w:p w:rsidR="003C1672" w:rsidRDefault="001D6B20" w:rsidP="003C1672">
      <w:pPr>
        <w:rPr>
          <w:rFonts w:ascii="Times" w:eastAsia="Times" w:hAnsi="Times" w:cs="Times New Roman"/>
          <w:b/>
          <w:sz w:val="24"/>
          <w:szCs w:val="20"/>
        </w:rPr>
      </w:pPr>
      <w:r>
        <w:rPr>
          <w:rFonts w:ascii="Times" w:eastAsia="Times" w:hAnsi="Times" w:cs="Times New Roman"/>
          <w:b/>
          <w:sz w:val="24"/>
          <w:szCs w:val="20"/>
        </w:rPr>
        <w:t>Technology Integration:</w:t>
      </w:r>
    </w:p>
    <w:p w:rsidR="00E4110C" w:rsidRDefault="000C4F5E" w:rsidP="003C1672">
      <w:pPr>
        <w:rPr>
          <w:rFonts w:ascii="Times" w:eastAsia="Times" w:hAnsi="Times" w:cs="Times New Roman"/>
          <w:sz w:val="24"/>
          <w:szCs w:val="20"/>
        </w:rPr>
      </w:pPr>
      <w:r>
        <w:rPr>
          <w:rFonts w:ascii="Times" w:eastAsia="Times" w:hAnsi="Times" w:cs="Times New Roman"/>
          <w:sz w:val="24"/>
          <w:szCs w:val="20"/>
        </w:rPr>
        <w:t>The use of the webquest is critical and crucial to the successful completion of the benchmarks and goals of this lesson.  Exploring content and video media on the internet allows for students to get a wide range of content to construct their understandings.  Usually, teachers may show one video to the class about light and sound, or may have one text book for students to read about light and sound.  The webquest allows students t</w:t>
      </w:r>
      <w:ins w:id="12" w:author="Stein Brunvand" w:date="2012-10-18T15:25:00Z">
        <w:r w:rsidR="00DC26D6">
          <w:rPr>
            <w:rFonts w:ascii="Times" w:eastAsia="Times" w:hAnsi="Times" w:cs="Times New Roman"/>
            <w:sz w:val="24"/>
            <w:szCs w:val="20"/>
          </w:rPr>
          <w:t>he</w:t>
        </w:r>
      </w:ins>
      <w:del w:id="13" w:author="Stein Brunvand" w:date="2012-10-18T15:25:00Z">
        <w:r w:rsidDel="00DC26D6">
          <w:rPr>
            <w:rFonts w:ascii="Times" w:eastAsia="Times" w:hAnsi="Times" w:cs="Times New Roman"/>
            <w:sz w:val="24"/>
            <w:szCs w:val="20"/>
          </w:rPr>
          <w:delText>o</w:delText>
        </w:r>
      </w:del>
      <w:r>
        <w:rPr>
          <w:rFonts w:ascii="Times" w:eastAsia="Times" w:hAnsi="Times" w:cs="Times New Roman"/>
          <w:sz w:val="24"/>
          <w:szCs w:val="20"/>
        </w:rPr>
        <w:t xml:space="preserve"> opportunity to discover and find a wide range of media content such as videos and written text with pictures that students can find and discover on their own, which allows for students to have choice in what they read and watch.  This choice in their learning can lead to students taking ownership and increased enga</w:t>
      </w:r>
      <w:r w:rsidR="00F75E5D">
        <w:rPr>
          <w:rFonts w:ascii="Times" w:eastAsia="Times" w:hAnsi="Times" w:cs="Times New Roman"/>
          <w:sz w:val="24"/>
          <w:szCs w:val="20"/>
        </w:rPr>
        <w:t>gement in their learning.  C</w:t>
      </w:r>
      <w:r>
        <w:rPr>
          <w:rFonts w:ascii="Times" w:eastAsia="Times" w:hAnsi="Times" w:cs="Times New Roman"/>
          <w:sz w:val="24"/>
          <w:szCs w:val="20"/>
        </w:rPr>
        <w:t xml:space="preserve">hoice </w:t>
      </w:r>
      <w:r w:rsidR="00F75E5D">
        <w:rPr>
          <w:rFonts w:ascii="Times" w:eastAsia="Times" w:hAnsi="Times" w:cs="Times New Roman"/>
          <w:sz w:val="24"/>
          <w:szCs w:val="20"/>
        </w:rPr>
        <w:t>for</w:t>
      </w:r>
      <w:r>
        <w:rPr>
          <w:rFonts w:ascii="Times" w:eastAsia="Times" w:hAnsi="Times" w:cs="Times New Roman"/>
          <w:sz w:val="24"/>
          <w:szCs w:val="20"/>
        </w:rPr>
        <w:t xml:space="preserve"> the</w:t>
      </w:r>
      <w:r w:rsidR="00F75E5D">
        <w:rPr>
          <w:rFonts w:ascii="Times" w:eastAsia="Times" w:hAnsi="Times" w:cs="Times New Roman"/>
          <w:sz w:val="24"/>
          <w:szCs w:val="20"/>
        </w:rPr>
        <w:t xml:space="preserve"> students also allow</w:t>
      </w:r>
      <w:ins w:id="14" w:author="Stein Brunvand" w:date="2012-10-18T15:25:00Z">
        <w:r w:rsidR="00DC26D6">
          <w:rPr>
            <w:rFonts w:ascii="Times" w:eastAsia="Times" w:hAnsi="Times" w:cs="Times New Roman"/>
            <w:sz w:val="24"/>
            <w:szCs w:val="20"/>
          </w:rPr>
          <w:t>s</w:t>
        </w:r>
      </w:ins>
      <w:r w:rsidR="00F75E5D">
        <w:rPr>
          <w:rFonts w:ascii="Times" w:eastAsia="Times" w:hAnsi="Times" w:cs="Times New Roman"/>
          <w:sz w:val="24"/>
          <w:szCs w:val="20"/>
        </w:rPr>
        <w:t xml:space="preserve"> for students to choose content that is at their appropriate level in terms of reading</w:t>
      </w:r>
      <w:r w:rsidR="000613D8">
        <w:rPr>
          <w:rFonts w:ascii="Times" w:eastAsia="Times" w:hAnsi="Times" w:cs="Times New Roman"/>
          <w:sz w:val="24"/>
          <w:szCs w:val="20"/>
        </w:rPr>
        <w:t xml:space="preserve"> and computer skill abilities.  When selecting a text book for students to read, there are often times only the</w:t>
      </w:r>
      <w:r w:rsidR="00E4110C">
        <w:rPr>
          <w:rFonts w:ascii="Times" w:eastAsia="Times" w:hAnsi="Times" w:cs="Times New Roman"/>
          <w:sz w:val="24"/>
          <w:szCs w:val="20"/>
        </w:rPr>
        <w:t xml:space="preserve"> one text for students to read and little differentiation for student reading levels.  The webquest allows for a variety of learners to access content and text at their appropriate level.  Overall, the webquest can allow for differentiation of content and media that reading a class text book will not usually allow. </w:t>
      </w:r>
    </w:p>
    <w:p w:rsidR="000C4F5E" w:rsidRDefault="00E4110C" w:rsidP="003C1672">
      <w:pPr>
        <w:rPr>
          <w:rFonts w:ascii="Times" w:eastAsia="Times" w:hAnsi="Times" w:cs="Times New Roman"/>
          <w:sz w:val="24"/>
          <w:szCs w:val="20"/>
        </w:rPr>
      </w:pPr>
      <w:r>
        <w:rPr>
          <w:rFonts w:ascii="Times" w:eastAsia="Times" w:hAnsi="Times" w:cs="Times New Roman"/>
          <w:sz w:val="24"/>
          <w:szCs w:val="20"/>
        </w:rPr>
        <w:t xml:space="preserve">The webquest fits nicely into the inquiry method that I have chosen for this lesson.  Student exploration time is simply done at the computer on the webquest.  The teacher will still conference with each group during exploration time as normal, but this time they will meet with groups at the computers, rather than their science tables.  </w:t>
      </w:r>
      <w:r w:rsidR="009A1BD0">
        <w:rPr>
          <w:rFonts w:ascii="Times" w:eastAsia="Times" w:hAnsi="Times" w:cs="Times New Roman"/>
          <w:sz w:val="24"/>
          <w:szCs w:val="20"/>
        </w:rPr>
        <w:t xml:space="preserve">The major change for the teacher will </w:t>
      </w:r>
      <w:del w:id="15" w:author="Stein Brunvand" w:date="2012-10-18T15:26:00Z">
        <w:r w:rsidR="009A1BD0" w:rsidDel="00DC26D6">
          <w:rPr>
            <w:rFonts w:ascii="Times" w:eastAsia="Times" w:hAnsi="Times" w:cs="Times New Roman"/>
            <w:sz w:val="24"/>
            <w:szCs w:val="20"/>
          </w:rPr>
          <w:delText xml:space="preserve">for the teacher to </w:delText>
        </w:r>
      </w:del>
      <w:r w:rsidR="009A1BD0">
        <w:rPr>
          <w:rFonts w:ascii="Times" w:eastAsia="Times" w:hAnsi="Times" w:cs="Times New Roman"/>
          <w:sz w:val="24"/>
          <w:szCs w:val="20"/>
        </w:rPr>
        <w:t xml:space="preserve">be </w:t>
      </w:r>
      <w:ins w:id="16" w:author="Stein Brunvand" w:date="2012-10-18T15:26:00Z">
        <w:r w:rsidR="00DC26D6">
          <w:rPr>
            <w:rFonts w:ascii="Times" w:eastAsia="Times" w:hAnsi="Times" w:cs="Times New Roman"/>
            <w:sz w:val="24"/>
            <w:szCs w:val="20"/>
          </w:rPr>
          <w:t xml:space="preserve">being </w:t>
        </w:r>
      </w:ins>
      <w:r w:rsidR="009A1BD0">
        <w:rPr>
          <w:rFonts w:ascii="Times" w:eastAsia="Times" w:hAnsi="Times" w:cs="Times New Roman"/>
          <w:sz w:val="24"/>
          <w:szCs w:val="20"/>
        </w:rPr>
        <w:t xml:space="preserve">able to create the webquest during the planning stages of this lesson.  The teacher must select websites and media content for the students that is appropriate for their learning and appropriate for the content of the lesson.  The creation of the webquest will be in place of creating an experiment for students to explore and work on.   </w:t>
      </w:r>
      <w:r>
        <w:rPr>
          <w:rFonts w:ascii="Times" w:eastAsia="Times" w:hAnsi="Times" w:cs="Times New Roman"/>
          <w:sz w:val="24"/>
          <w:szCs w:val="20"/>
        </w:rPr>
        <w:t xml:space="preserve"> </w:t>
      </w:r>
      <w:r w:rsidR="000C4F5E">
        <w:rPr>
          <w:rFonts w:ascii="Times" w:eastAsia="Times" w:hAnsi="Times" w:cs="Times New Roman"/>
          <w:sz w:val="24"/>
          <w:szCs w:val="20"/>
        </w:rPr>
        <w:t xml:space="preserve">  </w:t>
      </w:r>
    </w:p>
    <w:p w:rsidR="000C4F5E" w:rsidRDefault="000C4F5E" w:rsidP="003C1672">
      <w:pPr>
        <w:rPr>
          <w:rFonts w:ascii="Times" w:eastAsia="Times" w:hAnsi="Times" w:cs="Times New Roman"/>
          <w:sz w:val="24"/>
          <w:szCs w:val="20"/>
        </w:rPr>
      </w:pPr>
    </w:p>
    <w:p w:rsidR="001D6B20" w:rsidRPr="000C4F5E" w:rsidRDefault="001D6B20" w:rsidP="003C1672">
      <w:pPr>
        <w:rPr>
          <w:rFonts w:ascii="Times" w:eastAsia="Times" w:hAnsi="Times" w:cs="Times New Roman"/>
          <w:sz w:val="24"/>
          <w:szCs w:val="20"/>
        </w:rPr>
      </w:pPr>
      <w:r>
        <w:rPr>
          <w:rFonts w:ascii="Times" w:eastAsia="Times" w:hAnsi="Times" w:cs="Times New Roman"/>
          <w:b/>
          <w:sz w:val="24"/>
          <w:szCs w:val="20"/>
        </w:rPr>
        <w:lastRenderedPageBreak/>
        <w:t>Connection to Standards:</w:t>
      </w:r>
    </w:p>
    <w:p w:rsidR="000C4F5E" w:rsidRPr="00B31BBF" w:rsidRDefault="000C4F5E" w:rsidP="000C4F5E">
      <w:pPr>
        <w:pStyle w:val="ListParagraph"/>
        <w:numPr>
          <w:ilvl w:val="0"/>
          <w:numId w:val="1"/>
        </w:numPr>
        <w:rPr>
          <w:rFonts w:ascii="Times" w:eastAsia="Times" w:hAnsi="Times" w:cs="Times New Roman"/>
          <w:sz w:val="24"/>
          <w:szCs w:val="20"/>
        </w:rPr>
      </w:pPr>
      <w:r w:rsidRPr="00B31BBF">
        <w:rPr>
          <w:rFonts w:ascii="Times" w:eastAsia="Times" w:hAnsi="Times" w:cs="Times New Roman"/>
          <w:sz w:val="24"/>
          <w:szCs w:val="20"/>
          <w:u w:val="single"/>
        </w:rPr>
        <w:t xml:space="preserve">State of Michigan Standards and Benchmarks: </w:t>
      </w:r>
      <w:r>
        <w:rPr>
          <w:rFonts w:ascii="Times" w:eastAsia="Times" w:hAnsi="Times" w:cs="Times New Roman"/>
          <w:sz w:val="24"/>
          <w:szCs w:val="20"/>
          <w:u w:val="single"/>
        </w:rPr>
        <w:t xml:space="preserve"> </w:t>
      </w:r>
      <w:r w:rsidRPr="00B31BBF">
        <w:rPr>
          <w:rFonts w:ascii="Times" w:eastAsia="Times" w:hAnsi="Times" w:cs="Times New Roman"/>
          <w:sz w:val="24"/>
          <w:szCs w:val="20"/>
        </w:rPr>
        <w:t>3</w:t>
      </w:r>
      <w:r w:rsidRPr="00B31BBF">
        <w:rPr>
          <w:rFonts w:ascii="Times" w:eastAsia="Times" w:hAnsi="Times" w:cs="Times New Roman"/>
          <w:sz w:val="24"/>
          <w:szCs w:val="20"/>
          <w:vertAlign w:val="superscript"/>
        </w:rPr>
        <w:t>rd</w:t>
      </w:r>
      <w:r w:rsidRPr="00B31BBF">
        <w:rPr>
          <w:rFonts w:ascii="Times" w:eastAsia="Times" w:hAnsi="Times" w:cs="Times New Roman"/>
          <w:sz w:val="24"/>
          <w:szCs w:val="20"/>
        </w:rPr>
        <w:t xml:space="preserve"> Grade Science</w:t>
      </w:r>
    </w:p>
    <w:p w:rsidR="000C4F5E" w:rsidRPr="00FA41B6" w:rsidRDefault="000C4F5E" w:rsidP="000C4F5E">
      <w:pPr>
        <w:autoSpaceDE w:val="0"/>
        <w:autoSpaceDN w:val="0"/>
        <w:adjustRightInd w:val="0"/>
        <w:spacing w:after="0" w:line="240" w:lineRule="auto"/>
        <w:rPr>
          <w:rFonts w:ascii="Times New Roman" w:hAnsi="Times New Roman" w:cs="Times New Roman"/>
          <w:i/>
          <w:iCs/>
          <w:sz w:val="24"/>
          <w:szCs w:val="24"/>
        </w:rPr>
      </w:pPr>
      <w:r w:rsidRPr="00FA41B6">
        <w:rPr>
          <w:rFonts w:ascii="Times New Roman" w:hAnsi="Times New Roman" w:cs="Times New Roman"/>
          <w:b/>
          <w:bCs/>
          <w:i/>
          <w:iCs/>
          <w:sz w:val="24"/>
          <w:szCs w:val="24"/>
        </w:rPr>
        <w:t xml:space="preserve">K-7 Standard S.IP: </w:t>
      </w:r>
      <w:r w:rsidRPr="00FA41B6">
        <w:rPr>
          <w:rFonts w:ascii="Times New Roman" w:hAnsi="Times New Roman" w:cs="Times New Roman"/>
          <w:i/>
          <w:iCs/>
          <w:sz w:val="24"/>
          <w:szCs w:val="24"/>
        </w:rPr>
        <w:t>Develop an understand</w:t>
      </w:r>
      <w:r>
        <w:rPr>
          <w:rFonts w:ascii="Times New Roman" w:hAnsi="Times New Roman" w:cs="Times New Roman"/>
          <w:i/>
          <w:iCs/>
          <w:sz w:val="24"/>
          <w:szCs w:val="24"/>
        </w:rPr>
        <w:t xml:space="preserve">ing that scientific inquiry and </w:t>
      </w:r>
      <w:r w:rsidRPr="00FA41B6">
        <w:rPr>
          <w:rFonts w:ascii="Times New Roman" w:hAnsi="Times New Roman" w:cs="Times New Roman"/>
          <w:i/>
          <w:iCs/>
          <w:sz w:val="24"/>
          <w:szCs w:val="24"/>
        </w:rPr>
        <w:t>reasoning involves observing, questioning</w:t>
      </w:r>
      <w:r>
        <w:rPr>
          <w:rFonts w:ascii="Times New Roman" w:hAnsi="Times New Roman" w:cs="Times New Roman"/>
          <w:i/>
          <w:iCs/>
          <w:sz w:val="24"/>
          <w:szCs w:val="24"/>
        </w:rPr>
        <w:t xml:space="preserve">, investigating, recording, and </w:t>
      </w:r>
      <w:r w:rsidRPr="00FA41B6">
        <w:rPr>
          <w:rFonts w:ascii="Times New Roman" w:hAnsi="Times New Roman" w:cs="Times New Roman"/>
          <w:i/>
          <w:iCs/>
          <w:sz w:val="24"/>
          <w:szCs w:val="24"/>
        </w:rPr>
        <w:t>developing solutions to problems.</w:t>
      </w:r>
    </w:p>
    <w:p w:rsidR="000C4F5E" w:rsidRPr="00FA41B6" w:rsidRDefault="000C4F5E" w:rsidP="000C4F5E">
      <w:pPr>
        <w:autoSpaceDE w:val="0"/>
        <w:autoSpaceDN w:val="0"/>
        <w:adjustRightInd w:val="0"/>
        <w:spacing w:after="0" w:line="240" w:lineRule="auto"/>
        <w:rPr>
          <w:rFonts w:ascii="Times New Roman" w:hAnsi="Times New Roman" w:cs="Times New Roman"/>
          <w:b/>
          <w:bCs/>
          <w:sz w:val="24"/>
          <w:szCs w:val="24"/>
        </w:rPr>
      </w:pPr>
      <w:r w:rsidRPr="00FA41B6">
        <w:rPr>
          <w:rFonts w:ascii="Times New Roman" w:hAnsi="Times New Roman" w:cs="Times New Roman"/>
          <w:b/>
          <w:bCs/>
          <w:sz w:val="24"/>
          <w:szCs w:val="24"/>
        </w:rPr>
        <w:t>S.IP.E.1 Inquiry involves g</w:t>
      </w:r>
      <w:r>
        <w:rPr>
          <w:rFonts w:ascii="Times New Roman" w:hAnsi="Times New Roman" w:cs="Times New Roman"/>
          <w:b/>
          <w:bCs/>
          <w:sz w:val="24"/>
          <w:szCs w:val="24"/>
        </w:rPr>
        <w:t xml:space="preserve">enerating questions, conducting </w:t>
      </w:r>
      <w:r w:rsidRPr="00FA41B6">
        <w:rPr>
          <w:rFonts w:ascii="Times New Roman" w:hAnsi="Times New Roman" w:cs="Times New Roman"/>
          <w:b/>
          <w:bCs/>
          <w:sz w:val="24"/>
          <w:szCs w:val="24"/>
        </w:rPr>
        <w:t>investigations, and developin</w:t>
      </w:r>
      <w:r>
        <w:rPr>
          <w:rFonts w:ascii="Times New Roman" w:hAnsi="Times New Roman" w:cs="Times New Roman"/>
          <w:b/>
          <w:bCs/>
          <w:sz w:val="24"/>
          <w:szCs w:val="24"/>
        </w:rPr>
        <w:t xml:space="preserve">g solutions to problems through </w:t>
      </w:r>
      <w:r w:rsidRPr="00FA41B6">
        <w:rPr>
          <w:rFonts w:ascii="Times New Roman" w:hAnsi="Times New Roman" w:cs="Times New Roman"/>
          <w:b/>
          <w:bCs/>
          <w:sz w:val="24"/>
          <w:szCs w:val="24"/>
        </w:rPr>
        <w:t>reasoning and observation.</w:t>
      </w:r>
    </w:p>
    <w:p w:rsidR="000C4F5E" w:rsidRDefault="000C4F5E" w:rsidP="000C4F5E">
      <w:pPr>
        <w:autoSpaceDE w:val="0"/>
        <w:autoSpaceDN w:val="0"/>
        <w:adjustRightInd w:val="0"/>
        <w:spacing w:after="0" w:line="240" w:lineRule="auto"/>
        <w:rPr>
          <w:rFonts w:ascii="Times" w:eastAsia="Times" w:hAnsi="Times" w:cs="Times New Roman"/>
          <w:sz w:val="24"/>
          <w:szCs w:val="20"/>
          <w:u w:val="single"/>
        </w:rPr>
      </w:pPr>
    </w:p>
    <w:p w:rsidR="000C4F5E" w:rsidRPr="00FA41B6" w:rsidRDefault="000C4F5E" w:rsidP="000C4F5E">
      <w:pPr>
        <w:autoSpaceDE w:val="0"/>
        <w:autoSpaceDN w:val="0"/>
        <w:adjustRightInd w:val="0"/>
        <w:spacing w:after="0" w:line="240" w:lineRule="auto"/>
        <w:rPr>
          <w:rFonts w:ascii="Times New Roman" w:hAnsi="Times New Roman" w:cs="Times New Roman"/>
          <w:i/>
          <w:iCs/>
          <w:sz w:val="24"/>
          <w:szCs w:val="24"/>
        </w:rPr>
      </w:pPr>
      <w:r w:rsidRPr="00FA41B6">
        <w:rPr>
          <w:rFonts w:ascii="Times New Roman" w:hAnsi="Times New Roman" w:cs="Times New Roman"/>
          <w:b/>
          <w:bCs/>
          <w:i/>
          <w:iCs/>
          <w:sz w:val="24"/>
          <w:szCs w:val="24"/>
        </w:rPr>
        <w:t xml:space="preserve">K-7 Standard S.IA: </w:t>
      </w:r>
      <w:r w:rsidRPr="00FA41B6">
        <w:rPr>
          <w:rFonts w:ascii="Times New Roman" w:hAnsi="Times New Roman" w:cs="Times New Roman"/>
          <w:i/>
          <w:iCs/>
          <w:sz w:val="24"/>
          <w:szCs w:val="24"/>
        </w:rPr>
        <w:t>Develop an understanding that scientific inq</w:t>
      </w:r>
      <w:r>
        <w:rPr>
          <w:rFonts w:ascii="Times New Roman" w:hAnsi="Times New Roman" w:cs="Times New Roman"/>
          <w:i/>
          <w:iCs/>
          <w:sz w:val="24"/>
          <w:szCs w:val="24"/>
        </w:rPr>
        <w:t xml:space="preserve">uiry and </w:t>
      </w:r>
      <w:r w:rsidRPr="00FA41B6">
        <w:rPr>
          <w:rFonts w:ascii="Times New Roman" w:hAnsi="Times New Roman" w:cs="Times New Roman"/>
          <w:i/>
          <w:iCs/>
          <w:sz w:val="24"/>
          <w:szCs w:val="24"/>
        </w:rPr>
        <w:t>investigations require analysis and c</w:t>
      </w:r>
      <w:r>
        <w:rPr>
          <w:rFonts w:ascii="Times New Roman" w:hAnsi="Times New Roman" w:cs="Times New Roman"/>
          <w:i/>
          <w:iCs/>
          <w:sz w:val="24"/>
          <w:szCs w:val="24"/>
        </w:rPr>
        <w:t xml:space="preserve">ommunication of findings, using </w:t>
      </w:r>
      <w:r w:rsidRPr="00FA41B6">
        <w:rPr>
          <w:rFonts w:ascii="Times New Roman" w:hAnsi="Times New Roman" w:cs="Times New Roman"/>
          <w:i/>
          <w:iCs/>
          <w:sz w:val="24"/>
          <w:szCs w:val="24"/>
        </w:rPr>
        <w:t>appropriate technology.</w:t>
      </w:r>
    </w:p>
    <w:p w:rsidR="000C4F5E" w:rsidRPr="00FA41B6" w:rsidRDefault="000C4F5E" w:rsidP="000C4F5E">
      <w:pPr>
        <w:autoSpaceDE w:val="0"/>
        <w:autoSpaceDN w:val="0"/>
        <w:adjustRightInd w:val="0"/>
        <w:spacing w:after="0" w:line="240" w:lineRule="auto"/>
        <w:rPr>
          <w:rFonts w:ascii="Times New Roman" w:hAnsi="Times New Roman" w:cs="Times New Roman"/>
          <w:b/>
          <w:bCs/>
          <w:sz w:val="24"/>
          <w:szCs w:val="24"/>
        </w:rPr>
      </w:pPr>
      <w:r w:rsidRPr="00FA41B6">
        <w:rPr>
          <w:rFonts w:ascii="Times New Roman" w:hAnsi="Times New Roman" w:cs="Times New Roman"/>
          <w:b/>
          <w:bCs/>
          <w:sz w:val="24"/>
          <w:szCs w:val="24"/>
        </w:rPr>
        <w:t>S.IA.E.1 Inquiry includes an analysis and presentation of findings</w:t>
      </w:r>
    </w:p>
    <w:p w:rsidR="000C4F5E" w:rsidRDefault="000C4F5E" w:rsidP="000C4F5E">
      <w:pPr>
        <w:rPr>
          <w:rFonts w:ascii="Times New Roman" w:hAnsi="Times New Roman" w:cs="Times New Roman"/>
          <w:b/>
          <w:bCs/>
          <w:sz w:val="24"/>
          <w:szCs w:val="24"/>
        </w:rPr>
      </w:pPr>
      <w:r w:rsidRPr="00FA41B6">
        <w:rPr>
          <w:rFonts w:ascii="Times New Roman" w:hAnsi="Times New Roman" w:cs="Times New Roman"/>
          <w:b/>
          <w:bCs/>
          <w:sz w:val="24"/>
          <w:szCs w:val="24"/>
        </w:rPr>
        <w:t>that lead to future questions, research, and investigations.</w:t>
      </w:r>
      <w:r>
        <w:rPr>
          <w:rFonts w:ascii="Times New Roman" w:hAnsi="Times New Roman" w:cs="Times New Roman"/>
          <w:b/>
          <w:bCs/>
          <w:sz w:val="24"/>
          <w:szCs w:val="24"/>
        </w:rPr>
        <w:t xml:space="preserve">                                                </w:t>
      </w:r>
      <w:r w:rsidRPr="00FA41B6">
        <w:rPr>
          <w:rFonts w:ascii="Times New Roman" w:hAnsi="Times New Roman" w:cs="Times New Roman"/>
          <w:b/>
          <w:bCs/>
          <w:sz w:val="24"/>
          <w:szCs w:val="24"/>
        </w:rPr>
        <w:t xml:space="preserve">S.IA.03.12 </w:t>
      </w:r>
      <w:r w:rsidRPr="00FA41B6">
        <w:rPr>
          <w:rFonts w:ascii="Times New Roman" w:hAnsi="Times New Roman" w:cs="Times New Roman"/>
          <w:sz w:val="24"/>
          <w:szCs w:val="24"/>
        </w:rPr>
        <w:t>Share ideas about science through purposeful conversation in</w:t>
      </w:r>
      <w:r>
        <w:rPr>
          <w:rFonts w:ascii="Times New Roman" w:hAnsi="Times New Roman" w:cs="Times New Roman"/>
          <w:b/>
          <w:bCs/>
          <w:sz w:val="24"/>
          <w:szCs w:val="24"/>
        </w:rPr>
        <w:t xml:space="preserve"> </w:t>
      </w:r>
      <w:r>
        <w:rPr>
          <w:rFonts w:ascii="Times New Roman" w:hAnsi="Times New Roman" w:cs="Times New Roman"/>
          <w:sz w:val="24"/>
          <w:szCs w:val="24"/>
        </w:rPr>
        <w:t>collaborative groups.</w:t>
      </w:r>
    </w:p>
    <w:p w:rsidR="000C4F5E" w:rsidRPr="00FA41B6" w:rsidRDefault="000C4F5E" w:rsidP="000C4F5E">
      <w:pPr>
        <w:autoSpaceDE w:val="0"/>
        <w:autoSpaceDN w:val="0"/>
        <w:adjustRightInd w:val="0"/>
        <w:spacing w:after="0" w:line="240" w:lineRule="auto"/>
        <w:rPr>
          <w:rFonts w:ascii="Times New Roman" w:hAnsi="Times New Roman" w:cs="Times New Roman"/>
          <w:b/>
          <w:bCs/>
          <w:sz w:val="24"/>
          <w:szCs w:val="24"/>
        </w:rPr>
      </w:pPr>
      <w:r w:rsidRPr="00FA41B6">
        <w:rPr>
          <w:rFonts w:ascii="Times New Roman" w:hAnsi="Times New Roman" w:cs="Times New Roman"/>
          <w:b/>
          <w:bCs/>
          <w:sz w:val="24"/>
          <w:szCs w:val="24"/>
        </w:rPr>
        <w:t>Energy</w:t>
      </w:r>
    </w:p>
    <w:p w:rsidR="000C4F5E" w:rsidRPr="00FA41B6" w:rsidRDefault="000C4F5E" w:rsidP="000C4F5E">
      <w:pPr>
        <w:autoSpaceDE w:val="0"/>
        <w:autoSpaceDN w:val="0"/>
        <w:adjustRightInd w:val="0"/>
        <w:spacing w:after="0" w:line="240" w:lineRule="auto"/>
        <w:rPr>
          <w:rFonts w:ascii="Times New Roman" w:hAnsi="Times New Roman" w:cs="Times New Roman"/>
          <w:i/>
          <w:iCs/>
          <w:sz w:val="24"/>
          <w:szCs w:val="24"/>
        </w:rPr>
      </w:pPr>
      <w:r w:rsidRPr="00FA41B6">
        <w:rPr>
          <w:rFonts w:ascii="Times New Roman" w:hAnsi="Times New Roman" w:cs="Times New Roman"/>
          <w:b/>
          <w:bCs/>
          <w:i/>
          <w:iCs/>
          <w:sz w:val="24"/>
          <w:szCs w:val="24"/>
        </w:rPr>
        <w:t xml:space="preserve">K-7 Standard P.EN: </w:t>
      </w:r>
      <w:r w:rsidRPr="00FA41B6">
        <w:rPr>
          <w:rFonts w:ascii="Times New Roman" w:hAnsi="Times New Roman" w:cs="Times New Roman"/>
          <w:i/>
          <w:iCs/>
          <w:sz w:val="24"/>
          <w:szCs w:val="24"/>
        </w:rPr>
        <w:t xml:space="preserve">Develop </w:t>
      </w:r>
      <w:r>
        <w:rPr>
          <w:rFonts w:ascii="Times New Roman" w:hAnsi="Times New Roman" w:cs="Times New Roman"/>
          <w:i/>
          <w:iCs/>
          <w:sz w:val="24"/>
          <w:szCs w:val="24"/>
        </w:rPr>
        <w:t xml:space="preserve">an understanding that there are many forms of energy (such as </w:t>
      </w:r>
      <w:r w:rsidRPr="00FA41B6">
        <w:rPr>
          <w:rFonts w:ascii="Times New Roman" w:hAnsi="Times New Roman" w:cs="Times New Roman"/>
          <w:i/>
          <w:iCs/>
          <w:sz w:val="24"/>
          <w:szCs w:val="24"/>
        </w:rPr>
        <w:t>heat</w:t>
      </w:r>
      <w:r>
        <w:rPr>
          <w:rFonts w:ascii="Times New Roman" w:hAnsi="Times New Roman" w:cs="Times New Roman"/>
          <w:i/>
          <w:iCs/>
          <w:sz w:val="24"/>
          <w:szCs w:val="24"/>
        </w:rPr>
        <w:t xml:space="preserve">, light, sound, and electrical) </w:t>
      </w:r>
      <w:r w:rsidRPr="00FA41B6">
        <w:rPr>
          <w:rFonts w:ascii="Times New Roman" w:hAnsi="Times New Roman" w:cs="Times New Roman"/>
          <w:i/>
          <w:iCs/>
          <w:sz w:val="24"/>
          <w:szCs w:val="24"/>
        </w:rPr>
        <w:t>and that energy is transferable by convection, conduction, or</w:t>
      </w:r>
    </w:p>
    <w:p w:rsidR="000C4F5E" w:rsidRPr="00FA41B6" w:rsidRDefault="000C4F5E" w:rsidP="000C4F5E">
      <w:pPr>
        <w:autoSpaceDE w:val="0"/>
        <w:autoSpaceDN w:val="0"/>
        <w:adjustRightInd w:val="0"/>
        <w:spacing w:after="0" w:line="240" w:lineRule="auto"/>
        <w:rPr>
          <w:rFonts w:ascii="Times New Roman" w:hAnsi="Times New Roman" w:cs="Times New Roman"/>
          <w:i/>
          <w:iCs/>
          <w:sz w:val="24"/>
          <w:szCs w:val="24"/>
        </w:rPr>
      </w:pPr>
      <w:r w:rsidRPr="00FA41B6">
        <w:rPr>
          <w:rFonts w:ascii="Times New Roman" w:hAnsi="Times New Roman" w:cs="Times New Roman"/>
          <w:i/>
          <w:iCs/>
          <w:sz w:val="24"/>
          <w:szCs w:val="24"/>
        </w:rPr>
        <w:t>radiation. Understand energy can be i</w:t>
      </w:r>
      <w:r>
        <w:rPr>
          <w:rFonts w:ascii="Times New Roman" w:hAnsi="Times New Roman" w:cs="Times New Roman"/>
          <w:i/>
          <w:iCs/>
          <w:sz w:val="24"/>
          <w:szCs w:val="24"/>
        </w:rPr>
        <w:t xml:space="preserve">n motion, called kinetic; or it </w:t>
      </w:r>
      <w:r w:rsidRPr="00FA41B6">
        <w:rPr>
          <w:rFonts w:ascii="Times New Roman" w:hAnsi="Times New Roman" w:cs="Times New Roman"/>
          <w:i/>
          <w:iCs/>
          <w:sz w:val="24"/>
          <w:szCs w:val="24"/>
        </w:rPr>
        <w:t>can be stored, called potential. D</w:t>
      </w:r>
      <w:r>
        <w:rPr>
          <w:rFonts w:ascii="Times New Roman" w:hAnsi="Times New Roman" w:cs="Times New Roman"/>
          <w:i/>
          <w:iCs/>
          <w:sz w:val="24"/>
          <w:szCs w:val="24"/>
        </w:rPr>
        <w:t xml:space="preserve">evelop an understanding that as </w:t>
      </w:r>
      <w:r w:rsidRPr="00FA41B6">
        <w:rPr>
          <w:rFonts w:ascii="Times New Roman" w:hAnsi="Times New Roman" w:cs="Times New Roman"/>
          <w:i/>
          <w:iCs/>
          <w:sz w:val="24"/>
          <w:szCs w:val="24"/>
        </w:rPr>
        <w:t>temperature increases, mo</w:t>
      </w:r>
      <w:r>
        <w:rPr>
          <w:rFonts w:ascii="Times New Roman" w:hAnsi="Times New Roman" w:cs="Times New Roman"/>
          <w:i/>
          <w:iCs/>
          <w:sz w:val="24"/>
          <w:szCs w:val="24"/>
        </w:rPr>
        <w:t xml:space="preserve">re energy is added to a system. </w:t>
      </w:r>
      <w:r w:rsidRPr="00FA41B6">
        <w:rPr>
          <w:rFonts w:ascii="Times New Roman" w:hAnsi="Times New Roman" w:cs="Times New Roman"/>
          <w:i/>
          <w:iCs/>
          <w:sz w:val="24"/>
          <w:szCs w:val="24"/>
        </w:rPr>
        <w:t>Understand nuclear reactions in the sun produce light and he</w:t>
      </w:r>
      <w:r>
        <w:rPr>
          <w:rFonts w:ascii="Times New Roman" w:hAnsi="Times New Roman" w:cs="Times New Roman"/>
          <w:i/>
          <w:iCs/>
          <w:sz w:val="24"/>
          <w:szCs w:val="24"/>
        </w:rPr>
        <w:t xml:space="preserve">at for </w:t>
      </w:r>
      <w:r w:rsidRPr="00FA41B6">
        <w:rPr>
          <w:rFonts w:ascii="Times New Roman" w:hAnsi="Times New Roman" w:cs="Times New Roman"/>
          <w:i/>
          <w:iCs/>
          <w:sz w:val="24"/>
          <w:szCs w:val="24"/>
        </w:rPr>
        <w:t>the Earth.</w:t>
      </w:r>
    </w:p>
    <w:p w:rsidR="000C4F5E" w:rsidRPr="00FA41B6" w:rsidRDefault="000C4F5E" w:rsidP="000C4F5E">
      <w:pPr>
        <w:autoSpaceDE w:val="0"/>
        <w:autoSpaceDN w:val="0"/>
        <w:adjustRightInd w:val="0"/>
        <w:spacing w:after="0" w:line="240" w:lineRule="auto"/>
        <w:rPr>
          <w:rFonts w:ascii="Times New Roman" w:hAnsi="Times New Roman" w:cs="Times New Roman"/>
          <w:b/>
          <w:bCs/>
          <w:sz w:val="24"/>
          <w:szCs w:val="24"/>
        </w:rPr>
      </w:pPr>
      <w:r w:rsidRPr="00FA41B6">
        <w:rPr>
          <w:rFonts w:ascii="Times New Roman" w:hAnsi="Times New Roman" w:cs="Times New Roman"/>
          <w:b/>
          <w:bCs/>
          <w:sz w:val="24"/>
          <w:szCs w:val="24"/>
        </w:rPr>
        <w:t>P.EN.E.1 Forms of Energy</w:t>
      </w:r>
      <w:r>
        <w:rPr>
          <w:rFonts w:ascii="Times New Roman" w:hAnsi="Times New Roman" w:cs="Times New Roman"/>
          <w:b/>
          <w:bCs/>
          <w:sz w:val="24"/>
          <w:szCs w:val="24"/>
        </w:rPr>
        <w:t xml:space="preserve">- Heat, electricity, light, and </w:t>
      </w:r>
      <w:r w:rsidRPr="00FA41B6">
        <w:rPr>
          <w:rFonts w:ascii="Times New Roman" w:hAnsi="Times New Roman" w:cs="Times New Roman"/>
          <w:b/>
          <w:bCs/>
          <w:sz w:val="24"/>
          <w:szCs w:val="24"/>
        </w:rPr>
        <w:t>sound are forms of energy.</w:t>
      </w:r>
    </w:p>
    <w:p w:rsidR="00357972" w:rsidRDefault="000C4F5E" w:rsidP="00357972">
      <w:pPr>
        <w:autoSpaceDE w:val="0"/>
        <w:autoSpaceDN w:val="0"/>
        <w:adjustRightInd w:val="0"/>
        <w:spacing w:after="0" w:line="240" w:lineRule="auto"/>
        <w:rPr>
          <w:rFonts w:ascii="Times New Roman" w:hAnsi="Times New Roman" w:cs="Times New Roman"/>
          <w:sz w:val="24"/>
          <w:szCs w:val="24"/>
        </w:rPr>
      </w:pPr>
      <w:r w:rsidRPr="00FA41B6">
        <w:rPr>
          <w:rFonts w:ascii="Times New Roman" w:hAnsi="Times New Roman" w:cs="Times New Roman"/>
          <w:b/>
          <w:bCs/>
          <w:sz w:val="24"/>
          <w:szCs w:val="24"/>
        </w:rPr>
        <w:t xml:space="preserve">P.EN.03.11 </w:t>
      </w:r>
      <w:r w:rsidRPr="00FA41B6">
        <w:rPr>
          <w:rFonts w:ascii="Times New Roman" w:hAnsi="Times New Roman" w:cs="Times New Roman"/>
          <w:sz w:val="24"/>
          <w:szCs w:val="24"/>
        </w:rPr>
        <w:t>Identify light and sound as forms of energy.</w:t>
      </w:r>
    </w:p>
    <w:p w:rsidR="00357972" w:rsidRDefault="00357972" w:rsidP="00357972">
      <w:pPr>
        <w:autoSpaceDE w:val="0"/>
        <w:autoSpaceDN w:val="0"/>
        <w:adjustRightInd w:val="0"/>
        <w:spacing w:after="0" w:line="240" w:lineRule="auto"/>
        <w:rPr>
          <w:rFonts w:ascii="Times New Roman" w:hAnsi="Times New Roman" w:cs="Times New Roman"/>
          <w:sz w:val="24"/>
          <w:szCs w:val="24"/>
        </w:rPr>
      </w:pPr>
    </w:p>
    <w:p w:rsidR="00357972" w:rsidRDefault="00357972" w:rsidP="00357972">
      <w:pPr>
        <w:autoSpaceDE w:val="0"/>
        <w:autoSpaceDN w:val="0"/>
        <w:adjustRightInd w:val="0"/>
        <w:spacing w:after="0" w:line="240" w:lineRule="auto"/>
        <w:rPr>
          <w:rFonts w:ascii="Times New Roman" w:hAnsi="Times New Roman" w:cs="Times New Roman"/>
          <w:sz w:val="24"/>
          <w:szCs w:val="24"/>
        </w:rPr>
      </w:pPr>
    </w:p>
    <w:p w:rsidR="00357972" w:rsidRDefault="001D6B20" w:rsidP="00357972">
      <w:pPr>
        <w:autoSpaceDE w:val="0"/>
        <w:autoSpaceDN w:val="0"/>
        <w:adjustRightInd w:val="0"/>
        <w:spacing w:after="0" w:line="240" w:lineRule="auto"/>
        <w:rPr>
          <w:rFonts w:ascii="Times" w:eastAsia="Times" w:hAnsi="Times" w:cs="Times New Roman"/>
          <w:b/>
          <w:sz w:val="24"/>
          <w:szCs w:val="20"/>
        </w:rPr>
      </w:pPr>
      <w:r>
        <w:rPr>
          <w:rFonts w:ascii="Times" w:eastAsia="Times" w:hAnsi="Times" w:cs="Times New Roman"/>
          <w:b/>
          <w:sz w:val="24"/>
          <w:szCs w:val="20"/>
        </w:rPr>
        <w:t>Student Prior Knowledge:</w:t>
      </w:r>
    </w:p>
    <w:p w:rsidR="00357972" w:rsidRDefault="00357972" w:rsidP="00357972">
      <w:pPr>
        <w:autoSpaceDE w:val="0"/>
        <w:autoSpaceDN w:val="0"/>
        <w:adjustRightInd w:val="0"/>
        <w:spacing w:after="0" w:line="240" w:lineRule="auto"/>
        <w:rPr>
          <w:rFonts w:ascii="Times" w:eastAsia="Times" w:hAnsi="Times" w:cs="Times New Roman"/>
          <w:sz w:val="24"/>
          <w:szCs w:val="20"/>
        </w:rPr>
      </w:pPr>
    </w:p>
    <w:p w:rsidR="00357972" w:rsidRDefault="00357972" w:rsidP="00357972">
      <w:pPr>
        <w:autoSpaceDE w:val="0"/>
        <w:autoSpaceDN w:val="0"/>
        <w:adjustRightInd w:val="0"/>
        <w:spacing w:after="0" w:line="240" w:lineRule="auto"/>
        <w:rPr>
          <w:rFonts w:ascii="Times" w:eastAsia="Times" w:hAnsi="Times" w:cs="Times New Roman"/>
          <w:sz w:val="24"/>
          <w:szCs w:val="20"/>
        </w:rPr>
      </w:pPr>
      <w:r>
        <w:rPr>
          <w:rFonts w:ascii="Times" w:eastAsia="Times" w:hAnsi="Times" w:cs="Times New Roman"/>
          <w:sz w:val="24"/>
          <w:szCs w:val="20"/>
        </w:rPr>
        <w:t>Prior to this lesson, students will be pre-assessed on light and sound through a light and sound pre-assessment.  Students will not need to know definitions or examples of light and sound as forms of energy for this lesson.</w:t>
      </w:r>
      <w:r w:rsidR="00FF4F47">
        <w:rPr>
          <w:rFonts w:ascii="Times" w:eastAsia="Times" w:hAnsi="Times" w:cs="Times New Roman"/>
          <w:sz w:val="24"/>
          <w:szCs w:val="20"/>
        </w:rPr>
        <w:t xml:space="preserve">  Students need only know that light and sound exist in our world in order to be successful for this introductory lesson.</w:t>
      </w:r>
      <w:r>
        <w:rPr>
          <w:rFonts w:ascii="Times" w:eastAsia="Times" w:hAnsi="Times" w:cs="Times New Roman"/>
          <w:sz w:val="24"/>
          <w:szCs w:val="20"/>
        </w:rPr>
        <w:t xml:space="preserve">  Students should have basic computer skills to use the webquest and computers with the internet.  Students will already be working with the classroom science blog prior to this lesson.</w:t>
      </w:r>
      <w:r w:rsidR="00FF4F47">
        <w:rPr>
          <w:rFonts w:ascii="Times" w:eastAsia="Times" w:hAnsi="Times" w:cs="Times New Roman"/>
          <w:sz w:val="24"/>
          <w:szCs w:val="20"/>
        </w:rPr>
        <w:t xml:space="preserve">  </w:t>
      </w:r>
      <w:commentRangeStart w:id="17"/>
      <w:r w:rsidR="00FF4F47">
        <w:rPr>
          <w:rFonts w:ascii="Times" w:eastAsia="Times" w:hAnsi="Times" w:cs="Times New Roman"/>
          <w:sz w:val="24"/>
          <w:szCs w:val="20"/>
        </w:rPr>
        <w:t>Students will be supported in this lesson by the teacher guid</w:t>
      </w:r>
      <w:ins w:id="18" w:author="Stein Brunvand" w:date="2012-10-18T15:27:00Z">
        <w:r w:rsidR="00DC26D6">
          <w:rPr>
            <w:rFonts w:ascii="Times" w:eastAsia="Times" w:hAnsi="Times" w:cs="Times New Roman"/>
            <w:sz w:val="24"/>
            <w:szCs w:val="20"/>
          </w:rPr>
          <w:t>ing</w:t>
        </w:r>
      </w:ins>
      <w:del w:id="19" w:author="Stein Brunvand" w:date="2012-10-18T15:27:00Z">
        <w:r w:rsidR="00FF4F47" w:rsidDel="00DC26D6">
          <w:rPr>
            <w:rFonts w:ascii="Times" w:eastAsia="Times" w:hAnsi="Times" w:cs="Times New Roman"/>
            <w:sz w:val="24"/>
            <w:szCs w:val="20"/>
          </w:rPr>
          <w:delText>ed</w:delText>
        </w:r>
      </w:del>
      <w:r w:rsidR="00FF4F47">
        <w:rPr>
          <w:rFonts w:ascii="Times" w:eastAsia="Times" w:hAnsi="Times" w:cs="Times New Roman"/>
          <w:sz w:val="24"/>
          <w:szCs w:val="20"/>
        </w:rPr>
        <w:t xml:space="preserve"> their thinking</w:t>
      </w:r>
      <w:ins w:id="20" w:author="Stein Brunvand" w:date="2012-10-18T15:27:00Z">
        <w:r w:rsidR="00DC26D6">
          <w:rPr>
            <w:rFonts w:ascii="Times" w:eastAsia="Times" w:hAnsi="Times" w:cs="Times New Roman"/>
            <w:sz w:val="24"/>
            <w:szCs w:val="20"/>
          </w:rPr>
          <w:t>,</w:t>
        </w:r>
      </w:ins>
      <w:r w:rsidR="00FF4F47">
        <w:rPr>
          <w:rFonts w:ascii="Times" w:eastAsia="Times" w:hAnsi="Times" w:cs="Times New Roman"/>
          <w:sz w:val="24"/>
          <w:szCs w:val="20"/>
        </w:rPr>
        <w:t xml:space="preserve"> if needed</w:t>
      </w:r>
      <w:ins w:id="21" w:author="Stein Brunvand" w:date="2012-10-18T15:27:00Z">
        <w:r w:rsidR="00DC26D6">
          <w:rPr>
            <w:rFonts w:ascii="Times" w:eastAsia="Times" w:hAnsi="Times" w:cs="Times New Roman"/>
            <w:sz w:val="24"/>
            <w:szCs w:val="20"/>
          </w:rPr>
          <w:t>,</w:t>
        </w:r>
      </w:ins>
      <w:r w:rsidR="00FF4F47">
        <w:rPr>
          <w:rFonts w:ascii="Times" w:eastAsia="Times" w:hAnsi="Times" w:cs="Times New Roman"/>
          <w:sz w:val="24"/>
          <w:szCs w:val="20"/>
        </w:rPr>
        <w:t xml:space="preserve"> during the exploration and classroom discussion time. </w:t>
      </w:r>
      <w:commentRangeEnd w:id="17"/>
      <w:r w:rsidR="00DC26D6">
        <w:rPr>
          <w:rStyle w:val="CommentReference"/>
        </w:rPr>
        <w:commentReference w:id="17"/>
      </w:r>
      <w:r w:rsidR="00FF4F47">
        <w:rPr>
          <w:rFonts w:ascii="Times" w:eastAsia="Times" w:hAnsi="Times" w:cs="Times New Roman"/>
          <w:sz w:val="24"/>
          <w:szCs w:val="20"/>
        </w:rPr>
        <w:t xml:space="preserve"> </w:t>
      </w:r>
      <w:r>
        <w:rPr>
          <w:rFonts w:ascii="Times" w:eastAsia="Times" w:hAnsi="Times" w:cs="Times New Roman"/>
          <w:sz w:val="24"/>
          <w:szCs w:val="20"/>
        </w:rPr>
        <w:t xml:space="preserve">  Students will be supported in this lesson with using technology.  </w:t>
      </w:r>
      <w:del w:id="22" w:author="Stein Brunvand" w:date="2012-10-18T15:27:00Z">
        <w:r w:rsidDel="00DC26D6">
          <w:rPr>
            <w:rFonts w:ascii="Times" w:eastAsia="Times" w:hAnsi="Times" w:cs="Times New Roman"/>
            <w:sz w:val="24"/>
            <w:szCs w:val="20"/>
          </w:rPr>
          <w:delText>Students will be supported by the teacher in the classroom</w:delText>
        </w:r>
      </w:del>
      <w:ins w:id="23" w:author="Stein Brunvand" w:date="2012-10-18T15:27:00Z">
        <w:r w:rsidR="00DC26D6">
          <w:rPr>
            <w:rFonts w:ascii="Times" w:eastAsia="Times" w:hAnsi="Times" w:cs="Times New Roman"/>
            <w:sz w:val="24"/>
            <w:szCs w:val="20"/>
          </w:rPr>
          <w:t>The teacher in the classroom will support students</w:t>
        </w:r>
      </w:ins>
      <w:r>
        <w:rPr>
          <w:rFonts w:ascii="Times" w:eastAsia="Times" w:hAnsi="Times" w:cs="Times New Roman"/>
          <w:sz w:val="24"/>
          <w:szCs w:val="20"/>
        </w:rPr>
        <w:t xml:space="preserve"> with troubleshooting during their exploration with the webquest.  For use of the classroom blog, students who are unable to access the internet or blog at home, we have </w:t>
      </w:r>
      <w:del w:id="24" w:author="Stein Brunvand" w:date="2012-10-18T15:28:00Z">
        <w:r w:rsidDel="00DC26D6">
          <w:rPr>
            <w:rFonts w:ascii="Times" w:eastAsia="Times" w:hAnsi="Times" w:cs="Times New Roman"/>
            <w:sz w:val="24"/>
            <w:szCs w:val="20"/>
          </w:rPr>
          <w:delText xml:space="preserve">amble </w:delText>
        </w:r>
      </w:del>
      <w:ins w:id="25" w:author="Stein Brunvand" w:date="2012-10-18T15:28:00Z">
        <w:r w:rsidR="00DC26D6">
          <w:rPr>
            <w:rFonts w:ascii="Times" w:eastAsia="Times" w:hAnsi="Times" w:cs="Times New Roman"/>
            <w:sz w:val="24"/>
            <w:szCs w:val="20"/>
          </w:rPr>
          <w:t xml:space="preserve">ample </w:t>
        </w:r>
      </w:ins>
      <w:r>
        <w:rPr>
          <w:rFonts w:ascii="Times" w:eastAsia="Times" w:hAnsi="Times" w:cs="Times New Roman"/>
          <w:sz w:val="24"/>
          <w:szCs w:val="20"/>
        </w:rPr>
        <w:t xml:space="preserve">time outside of our science block of time to reflect and complete in the classroom.  Also, students who are unable to type or successfully complete the blog on the computer may handwrite the blog into a journal.  The teacher may then type their reflections into the blog to share with the classroom community. </w:t>
      </w:r>
    </w:p>
    <w:p w:rsidR="00357972" w:rsidRDefault="00357972" w:rsidP="00357972">
      <w:pPr>
        <w:autoSpaceDE w:val="0"/>
        <w:autoSpaceDN w:val="0"/>
        <w:adjustRightInd w:val="0"/>
        <w:spacing w:after="0" w:line="240" w:lineRule="auto"/>
        <w:rPr>
          <w:rFonts w:ascii="Times" w:eastAsia="Times" w:hAnsi="Times" w:cs="Times New Roman"/>
          <w:sz w:val="24"/>
          <w:szCs w:val="20"/>
        </w:rPr>
      </w:pPr>
    </w:p>
    <w:p w:rsidR="00D3462A" w:rsidRDefault="00D3462A" w:rsidP="001D6B20">
      <w:pPr>
        <w:keepNext/>
        <w:spacing w:after="0" w:line="240" w:lineRule="auto"/>
        <w:outlineLvl w:val="0"/>
        <w:rPr>
          <w:rFonts w:ascii="Times" w:eastAsia="Times" w:hAnsi="Times" w:cs="Times New Roman"/>
          <w:b/>
          <w:sz w:val="24"/>
          <w:szCs w:val="20"/>
        </w:rPr>
      </w:pPr>
    </w:p>
    <w:p w:rsidR="00D3462A" w:rsidRDefault="00D3462A" w:rsidP="001D6B20">
      <w:pPr>
        <w:keepNext/>
        <w:spacing w:after="0" w:line="240" w:lineRule="auto"/>
        <w:outlineLvl w:val="0"/>
        <w:rPr>
          <w:rFonts w:ascii="Times" w:eastAsia="Times" w:hAnsi="Times" w:cs="Times New Roman"/>
          <w:b/>
          <w:sz w:val="24"/>
          <w:szCs w:val="20"/>
        </w:rPr>
      </w:pPr>
    </w:p>
    <w:p w:rsidR="00D3462A" w:rsidRDefault="00D3462A" w:rsidP="001D6B20">
      <w:pPr>
        <w:keepNext/>
        <w:spacing w:after="0" w:line="240" w:lineRule="auto"/>
        <w:outlineLvl w:val="0"/>
        <w:rPr>
          <w:rFonts w:ascii="Times" w:eastAsia="Times" w:hAnsi="Times" w:cs="Times New Roman"/>
          <w:b/>
          <w:sz w:val="24"/>
          <w:szCs w:val="20"/>
        </w:rPr>
      </w:pPr>
    </w:p>
    <w:p w:rsidR="00D3462A" w:rsidRDefault="00D3462A" w:rsidP="001D6B20">
      <w:pPr>
        <w:keepNext/>
        <w:spacing w:after="0" w:line="240" w:lineRule="auto"/>
        <w:outlineLvl w:val="0"/>
        <w:rPr>
          <w:rFonts w:ascii="Times" w:eastAsia="Times" w:hAnsi="Times" w:cs="Times New Roman"/>
          <w:b/>
          <w:sz w:val="24"/>
          <w:szCs w:val="20"/>
        </w:rPr>
      </w:pPr>
    </w:p>
    <w:p w:rsidR="001D6B20" w:rsidRDefault="001D6B20" w:rsidP="001D6B20">
      <w:pPr>
        <w:keepNext/>
        <w:spacing w:after="0" w:line="240" w:lineRule="auto"/>
        <w:outlineLvl w:val="0"/>
        <w:rPr>
          <w:rFonts w:ascii="Times" w:eastAsia="Times" w:hAnsi="Times" w:cs="Times New Roman"/>
          <w:sz w:val="24"/>
          <w:szCs w:val="20"/>
        </w:rPr>
      </w:pPr>
      <w:r>
        <w:rPr>
          <w:rFonts w:ascii="Times" w:eastAsia="Times" w:hAnsi="Times" w:cs="Times New Roman"/>
          <w:b/>
          <w:sz w:val="24"/>
          <w:szCs w:val="20"/>
        </w:rPr>
        <w:t>Content Knowledge:</w:t>
      </w:r>
      <w:r w:rsidR="00FF4F47">
        <w:rPr>
          <w:rFonts w:ascii="Times" w:eastAsia="Times" w:hAnsi="Times" w:cs="Times New Roman"/>
          <w:b/>
          <w:sz w:val="24"/>
          <w:szCs w:val="20"/>
        </w:rPr>
        <w:t xml:space="preserve"> </w:t>
      </w:r>
      <w:r w:rsidR="00FF4F47">
        <w:rPr>
          <w:rFonts w:ascii="Times" w:eastAsia="Times" w:hAnsi="Times" w:cs="Times New Roman"/>
          <w:sz w:val="24"/>
          <w:szCs w:val="20"/>
        </w:rPr>
        <w:t>Light and Sound</w:t>
      </w:r>
    </w:p>
    <w:p w:rsidR="005D44AF" w:rsidRDefault="005D44AF" w:rsidP="00D3462A">
      <w:pPr>
        <w:rPr>
          <w:rFonts w:ascii="Times" w:eastAsia="Times" w:hAnsi="Times" w:cs="Times New Roman"/>
          <w:sz w:val="24"/>
          <w:szCs w:val="20"/>
        </w:rPr>
      </w:pPr>
    </w:p>
    <w:p w:rsidR="00D3462A" w:rsidRDefault="00FF4F47" w:rsidP="00D3462A">
      <w:pPr>
        <w:rPr>
          <w:rFonts w:ascii="Times" w:eastAsia="Times" w:hAnsi="Times" w:cs="Times New Roman"/>
          <w:sz w:val="24"/>
          <w:szCs w:val="20"/>
        </w:rPr>
      </w:pPr>
      <w:r w:rsidRPr="00D3462A">
        <w:rPr>
          <w:rFonts w:ascii="Times" w:eastAsia="Times" w:hAnsi="Times" w:cs="Times New Roman"/>
          <w:sz w:val="24"/>
          <w:szCs w:val="20"/>
        </w:rPr>
        <w:t xml:space="preserve">For this lesson, teachers will need knowledge on light and sound as forms of energy. </w:t>
      </w:r>
      <w:r w:rsidR="00D3462A">
        <w:rPr>
          <w:rFonts w:ascii="Times" w:eastAsia="Times" w:hAnsi="Times" w:cs="Times New Roman"/>
          <w:sz w:val="24"/>
          <w:szCs w:val="20"/>
        </w:rPr>
        <w:t xml:space="preserve">  Teacher content knowledge for this lesson includes identifying </w:t>
      </w:r>
      <w:r w:rsidR="00D3462A" w:rsidRPr="00D3462A">
        <w:rPr>
          <w:rFonts w:ascii="Times" w:eastAsia="Times" w:hAnsi="Times" w:cs="Times New Roman"/>
          <w:sz w:val="24"/>
          <w:szCs w:val="20"/>
        </w:rPr>
        <w:t>light and sound as forms of energy</w:t>
      </w:r>
      <w:r w:rsidR="00D3462A">
        <w:rPr>
          <w:rFonts w:ascii="Times" w:eastAsia="Times" w:hAnsi="Times" w:cs="Times New Roman"/>
          <w:sz w:val="24"/>
          <w:szCs w:val="20"/>
        </w:rPr>
        <w:t>, defining</w:t>
      </w:r>
      <w:r w:rsidR="00D3462A" w:rsidRPr="00D3462A">
        <w:rPr>
          <w:rFonts w:ascii="Times" w:eastAsia="Times" w:hAnsi="Times" w:cs="Times New Roman"/>
          <w:sz w:val="24"/>
          <w:szCs w:val="20"/>
        </w:rPr>
        <w:t xml:space="preserve"> light</w:t>
      </w:r>
      <w:r w:rsidR="00D3462A">
        <w:rPr>
          <w:rFonts w:ascii="Times" w:eastAsia="Times" w:hAnsi="Times" w:cs="Times New Roman"/>
          <w:sz w:val="24"/>
          <w:szCs w:val="20"/>
        </w:rPr>
        <w:t xml:space="preserve"> in a formal and scientific way,</w:t>
      </w:r>
      <w:r w:rsidR="00D3462A" w:rsidRPr="00D3462A">
        <w:rPr>
          <w:rFonts w:ascii="Times" w:eastAsia="Times" w:hAnsi="Times" w:cs="Times New Roman"/>
          <w:sz w:val="24"/>
          <w:szCs w:val="20"/>
        </w:rPr>
        <w:t xml:space="preserve"> </w:t>
      </w:r>
      <w:r w:rsidR="00D3462A">
        <w:rPr>
          <w:rFonts w:ascii="Times" w:eastAsia="Times" w:hAnsi="Times" w:cs="Times New Roman"/>
          <w:sz w:val="24"/>
          <w:szCs w:val="20"/>
        </w:rPr>
        <w:t>defining</w:t>
      </w:r>
      <w:r w:rsidR="00D3462A" w:rsidRPr="00D3462A">
        <w:rPr>
          <w:rFonts w:ascii="Times" w:eastAsia="Times" w:hAnsi="Times" w:cs="Times New Roman"/>
          <w:sz w:val="24"/>
          <w:szCs w:val="20"/>
        </w:rPr>
        <w:t xml:space="preserve"> sound</w:t>
      </w:r>
      <w:r w:rsidR="00D3462A">
        <w:rPr>
          <w:rFonts w:ascii="Times" w:eastAsia="Times" w:hAnsi="Times" w:cs="Times New Roman"/>
          <w:sz w:val="24"/>
          <w:szCs w:val="20"/>
        </w:rPr>
        <w:t xml:space="preserve"> in a formal and scientific way, recognizing</w:t>
      </w:r>
      <w:r w:rsidR="00D3462A" w:rsidRPr="00D3462A">
        <w:rPr>
          <w:rFonts w:ascii="Times" w:eastAsia="Times" w:hAnsi="Times" w:cs="Times New Roman"/>
          <w:sz w:val="24"/>
          <w:szCs w:val="20"/>
        </w:rPr>
        <w:t xml:space="preserve"> that light is composed of different colors</w:t>
      </w:r>
      <w:r w:rsidR="00D3462A">
        <w:rPr>
          <w:rFonts w:ascii="Times" w:eastAsia="Times" w:hAnsi="Times" w:cs="Times New Roman"/>
          <w:sz w:val="24"/>
          <w:szCs w:val="20"/>
        </w:rPr>
        <w:t xml:space="preserve"> and recognizing</w:t>
      </w:r>
      <w:r w:rsidR="00D3462A" w:rsidRPr="00D3462A">
        <w:rPr>
          <w:rFonts w:ascii="Times" w:eastAsia="Times" w:hAnsi="Times" w:cs="Times New Roman"/>
          <w:sz w:val="24"/>
          <w:szCs w:val="20"/>
        </w:rPr>
        <w:t xml:space="preserve"> that sounds have different pitches and volumes</w:t>
      </w:r>
      <w:r w:rsidR="00D3462A">
        <w:rPr>
          <w:rFonts w:ascii="Times" w:eastAsia="Times" w:hAnsi="Times" w:cs="Times New Roman"/>
          <w:sz w:val="24"/>
          <w:szCs w:val="20"/>
        </w:rPr>
        <w:t>.  Teachers should know the different colors in the light spectrum to assist students as needed.  Teachers should be able to define pitch and volume.</w:t>
      </w:r>
    </w:p>
    <w:p w:rsidR="00D3462A" w:rsidRDefault="00D3462A" w:rsidP="00D3462A">
      <w:pPr>
        <w:rPr>
          <w:rFonts w:ascii="Times" w:eastAsia="Times" w:hAnsi="Times" w:cs="Times New Roman"/>
          <w:sz w:val="24"/>
          <w:szCs w:val="20"/>
        </w:rPr>
      </w:pPr>
      <w:r>
        <w:rPr>
          <w:rFonts w:ascii="Times" w:eastAsia="Times" w:hAnsi="Times" w:cs="Times New Roman"/>
          <w:sz w:val="24"/>
          <w:szCs w:val="20"/>
        </w:rPr>
        <w:t xml:space="preserve">For the content being explored on the webquest, teachers should read over and know all content being offered to students.  Teachers should read and review all of the possible </w:t>
      </w:r>
      <w:r w:rsidR="006E55C8">
        <w:rPr>
          <w:rFonts w:ascii="Times" w:eastAsia="Times" w:hAnsi="Times" w:cs="Times New Roman"/>
          <w:sz w:val="24"/>
          <w:szCs w:val="20"/>
        </w:rPr>
        <w:t>activities</w:t>
      </w:r>
      <w:r w:rsidR="00B07272">
        <w:rPr>
          <w:rFonts w:ascii="Times" w:eastAsia="Times" w:hAnsi="Times" w:cs="Times New Roman"/>
          <w:sz w:val="24"/>
          <w:szCs w:val="20"/>
        </w:rPr>
        <w:t xml:space="preserve"> or experiments that students m</w:t>
      </w:r>
      <w:r w:rsidR="00F61046">
        <w:rPr>
          <w:rFonts w:ascii="Times" w:eastAsia="Times" w:hAnsi="Times" w:cs="Times New Roman"/>
          <w:sz w:val="24"/>
          <w:szCs w:val="20"/>
        </w:rPr>
        <w:t xml:space="preserve">ay encounter in their webquest.  Teachers possessing the required content knowledge will have success in selecting appropriate websites, video, and media content needed for the webquest.  </w:t>
      </w:r>
      <w:r w:rsidR="00B07272">
        <w:rPr>
          <w:rFonts w:ascii="Times" w:eastAsia="Times" w:hAnsi="Times" w:cs="Times New Roman"/>
          <w:sz w:val="24"/>
          <w:szCs w:val="20"/>
        </w:rPr>
        <w:t xml:space="preserve"> </w:t>
      </w:r>
    </w:p>
    <w:p w:rsidR="005D44AF" w:rsidRDefault="00B07272" w:rsidP="005D44AF">
      <w:pPr>
        <w:rPr>
          <w:rFonts w:ascii="Times" w:eastAsia="Times" w:hAnsi="Times" w:cs="Times New Roman"/>
          <w:sz w:val="24"/>
          <w:szCs w:val="20"/>
        </w:rPr>
      </w:pPr>
      <w:r>
        <w:rPr>
          <w:rFonts w:ascii="Times" w:eastAsia="Times" w:hAnsi="Times" w:cs="Times New Roman"/>
          <w:sz w:val="24"/>
          <w:szCs w:val="20"/>
        </w:rPr>
        <w:t xml:space="preserve">I personally possess all content knowledge necessary to lead this lesson with students.  My content knowledge has been obtained through </w:t>
      </w:r>
      <w:ins w:id="26" w:author="Stein Brunvand" w:date="2012-10-18T15:29:00Z">
        <w:r w:rsidR="00DC26D6">
          <w:rPr>
            <w:rFonts w:ascii="Times" w:eastAsia="Times" w:hAnsi="Times" w:cs="Times New Roman"/>
            <w:sz w:val="24"/>
            <w:szCs w:val="20"/>
          </w:rPr>
          <w:t xml:space="preserve">the </w:t>
        </w:r>
      </w:ins>
      <w:r>
        <w:rPr>
          <w:rFonts w:ascii="Times" w:eastAsia="Times" w:hAnsi="Times" w:cs="Times New Roman"/>
          <w:sz w:val="24"/>
          <w:szCs w:val="20"/>
        </w:rPr>
        <w:t xml:space="preserve">study </w:t>
      </w:r>
      <w:del w:id="27" w:author="Stein Brunvand" w:date="2012-10-18T15:29:00Z">
        <w:r w:rsidDel="00DC26D6">
          <w:rPr>
            <w:rFonts w:ascii="Times" w:eastAsia="Times" w:hAnsi="Times" w:cs="Times New Roman"/>
            <w:sz w:val="24"/>
            <w:szCs w:val="20"/>
          </w:rPr>
          <w:delText xml:space="preserve">through </w:delText>
        </w:r>
      </w:del>
      <w:ins w:id="28" w:author="Stein Brunvand" w:date="2012-10-18T15:29:00Z">
        <w:r w:rsidR="00DC26D6">
          <w:rPr>
            <w:rFonts w:ascii="Times" w:eastAsia="Times" w:hAnsi="Times" w:cs="Times New Roman"/>
            <w:sz w:val="24"/>
            <w:szCs w:val="20"/>
          </w:rPr>
          <w:t xml:space="preserve">of </w:t>
        </w:r>
      </w:ins>
      <w:r>
        <w:rPr>
          <w:rFonts w:ascii="Times" w:eastAsia="Times" w:hAnsi="Times" w:cs="Times New Roman"/>
          <w:sz w:val="24"/>
          <w:szCs w:val="20"/>
        </w:rPr>
        <w:t xml:space="preserve">science units of light and sound in college, studying benchmarks and content expectations, reading science text books on light and sound, and through experiences teaching light and sound concepts in the past. </w:t>
      </w:r>
    </w:p>
    <w:p w:rsidR="005D44AF" w:rsidRDefault="005D44AF" w:rsidP="005D44AF">
      <w:pPr>
        <w:rPr>
          <w:rFonts w:ascii="Times" w:eastAsia="Times" w:hAnsi="Times" w:cs="Times New Roman"/>
          <w:b/>
          <w:sz w:val="24"/>
          <w:szCs w:val="20"/>
        </w:rPr>
      </w:pPr>
    </w:p>
    <w:p w:rsidR="005D44AF" w:rsidRDefault="001D6B20" w:rsidP="005D44AF">
      <w:pPr>
        <w:rPr>
          <w:rFonts w:ascii="Times" w:eastAsia="Times" w:hAnsi="Times" w:cs="Times New Roman"/>
          <w:sz w:val="24"/>
          <w:szCs w:val="20"/>
        </w:rPr>
      </w:pPr>
      <w:r>
        <w:rPr>
          <w:rFonts w:ascii="Times" w:eastAsia="Times" w:hAnsi="Times" w:cs="Times New Roman"/>
          <w:b/>
          <w:sz w:val="24"/>
          <w:szCs w:val="20"/>
        </w:rPr>
        <w:t>Pedagogical Knowledge:</w:t>
      </w:r>
      <w:r w:rsidR="00FF4F47">
        <w:rPr>
          <w:rFonts w:ascii="Times" w:eastAsia="Times" w:hAnsi="Times" w:cs="Times New Roman"/>
          <w:b/>
          <w:sz w:val="24"/>
          <w:szCs w:val="20"/>
        </w:rPr>
        <w:t xml:space="preserve"> </w:t>
      </w:r>
      <w:r w:rsidR="00FF4F47">
        <w:rPr>
          <w:rFonts w:ascii="Times" w:eastAsia="Times" w:hAnsi="Times" w:cs="Times New Roman"/>
          <w:sz w:val="24"/>
          <w:szCs w:val="20"/>
        </w:rPr>
        <w:t>Inquir</w:t>
      </w:r>
      <w:r w:rsidR="00B07272">
        <w:rPr>
          <w:rFonts w:ascii="Times" w:eastAsia="Times" w:hAnsi="Times" w:cs="Times New Roman"/>
          <w:sz w:val="24"/>
          <w:szCs w:val="20"/>
        </w:rPr>
        <w:t>y m</w:t>
      </w:r>
      <w:r w:rsidR="00FF4F47">
        <w:rPr>
          <w:rFonts w:ascii="Times" w:eastAsia="Times" w:hAnsi="Times" w:cs="Times New Roman"/>
          <w:sz w:val="24"/>
          <w:szCs w:val="20"/>
        </w:rPr>
        <w:t>ethod to teaching science</w:t>
      </w:r>
    </w:p>
    <w:p w:rsidR="005D44AF" w:rsidRDefault="00B07272" w:rsidP="005D44AF">
      <w:pPr>
        <w:rPr>
          <w:rFonts w:ascii="Times" w:eastAsia="Times" w:hAnsi="Times" w:cs="Times New Roman"/>
          <w:sz w:val="24"/>
          <w:szCs w:val="20"/>
        </w:rPr>
      </w:pPr>
      <w:r>
        <w:rPr>
          <w:rFonts w:ascii="Times" w:eastAsia="Times" w:hAnsi="Times" w:cs="Times New Roman"/>
          <w:sz w:val="24"/>
          <w:szCs w:val="20"/>
        </w:rPr>
        <w:t>This lesson will use an adapted form of the inquiry method for teaching science following a “Five E” model of inquiry teaching.  Students will be guided to explore and construct new learning through a guided exploration.  The method of inquiry for this lesson will follow this format:</w:t>
      </w:r>
    </w:p>
    <w:p w:rsidR="005D44AF" w:rsidRDefault="00B07272" w:rsidP="005D44AF">
      <w:pPr>
        <w:rPr>
          <w:rFonts w:ascii="Times" w:eastAsia="Times" w:hAnsi="Times" w:cs="Times New Roman"/>
          <w:sz w:val="24"/>
          <w:szCs w:val="20"/>
        </w:rPr>
      </w:pPr>
      <w:r>
        <w:rPr>
          <w:rFonts w:ascii="Times" w:eastAsia="Times" w:hAnsi="Times" w:cs="Times New Roman"/>
          <w:sz w:val="24"/>
          <w:szCs w:val="20"/>
        </w:rPr>
        <w:t>Engage:  Students will be engaged in the concepts of light and sound through the two demonstration activities described in the “activity description” section.</w:t>
      </w:r>
    </w:p>
    <w:p w:rsidR="005D44AF" w:rsidRDefault="00B07272" w:rsidP="005D44AF">
      <w:pPr>
        <w:rPr>
          <w:rFonts w:ascii="Times" w:eastAsia="Times" w:hAnsi="Times" w:cs="Times New Roman"/>
          <w:sz w:val="24"/>
          <w:szCs w:val="20"/>
        </w:rPr>
      </w:pPr>
      <w:r>
        <w:rPr>
          <w:rFonts w:ascii="Times" w:eastAsia="Times" w:hAnsi="Times" w:cs="Times New Roman"/>
          <w:sz w:val="24"/>
          <w:szCs w:val="20"/>
        </w:rPr>
        <w:t>Exploration: Students will explore concepts of light and sound through use of the webquest and a guiding exploration question.  The exploration question is, “</w:t>
      </w:r>
      <w:r>
        <w:rPr>
          <w:rFonts w:ascii="Times New Roman" w:eastAsia="Times New Roman" w:hAnsi="Times New Roman" w:cs="Times New Roman"/>
          <w:bCs/>
          <w:sz w:val="24"/>
          <w:szCs w:val="24"/>
        </w:rPr>
        <w:t xml:space="preserve">What information can you gather about light and sound that will add to the class definition of these terms?”  </w:t>
      </w:r>
    </w:p>
    <w:p w:rsidR="00B07272" w:rsidRPr="005D44AF" w:rsidRDefault="00B07272" w:rsidP="005D44AF">
      <w:pPr>
        <w:rPr>
          <w:rFonts w:ascii="Times" w:eastAsia="Times" w:hAnsi="Times" w:cs="Times New Roman"/>
          <w:sz w:val="24"/>
          <w:szCs w:val="20"/>
        </w:rPr>
      </w:pPr>
      <w:r>
        <w:rPr>
          <w:rFonts w:ascii="Times New Roman" w:eastAsia="Times New Roman" w:hAnsi="Times New Roman" w:cs="Times New Roman"/>
          <w:bCs/>
          <w:sz w:val="24"/>
          <w:szCs w:val="24"/>
        </w:rPr>
        <w:t xml:space="preserve">Explain: After the webquest exploration, the teacher will lead students through a classroom discussion on their findings.  This is where students will share and present their definitions and </w:t>
      </w:r>
      <w:r>
        <w:rPr>
          <w:rFonts w:ascii="Times New Roman" w:eastAsia="Times New Roman" w:hAnsi="Times New Roman" w:cs="Times New Roman"/>
          <w:bCs/>
          <w:sz w:val="24"/>
          <w:szCs w:val="24"/>
        </w:rPr>
        <w:lastRenderedPageBreak/>
        <w:t>findings and where the class will construct their working understandings and definitions of the content of this lesson.</w:t>
      </w:r>
    </w:p>
    <w:p w:rsidR="00B07272" w:rsidRDefault="00B07272" w:rsidP="001D6B20">
      <w:pPr>
        <w:keepNext/>
        <w:spacing w:after="0" w:line="240" w:lineRule="auto"/>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Extend and Apply: This part of the pedagogy of this lesson is where students will apply what they learned to their reflections on the classroom blog.  Students will submit their reflections and applications to the blog for further study and review.</w:t>
      </w:r>
    </w:p>
    <w:p w:rsidR="00B07272" w:rsidRDefault="00B07272" w:rsidP="001D6B20">
      <w:pPr>
        <w:keepNext/>
        <w:spacing w:after="0" w:line="240" w:lineRule="auto"/>
        <w:outlineLvl w:val="0"/>
        <w:rPr>
          <w:rFonts w:ascii="Times New Roman" w:eastAsia="Times New Roman" w:hAnsi="Times New Roman" w:cs="Times New Roman"/>
          <w:bCs/>
          <w:sz w:val="24"/>
          <w:szCs w:val="24"/>
        </w:rPr>
      </w:pPr>
    </w:p>
    <w:p w:rsidR="00B07272" w:rsidRDefault="005D44AF" w:rsidP="001D6B20">
      <w:pPr>
        <w:keepNext/>
        <w:spacing w:after="0" w:line="240" w:lineRule="auto"/>
        <w:outlineLvl w:val="0"/>
        <w:rPr>
          <w:rFonts w:ascii="Times" w:eastAsia="Times" w:hAnsi="Times" w:cs="Times New Roman"/>
          <w:sz w:val="24"/>
          <w:szCs w:val="20"/>
        </w:rPr>
      </w:pPr>
      <w:r>
        <w:rPr>
          <w:rFonts w:ascii="Times New Roman" w:eastAsia="Times New Roman" w:hAnsi="Times New Roman" w:cs="Times New Roman"/>
          <w:bCs/>
          <w:sz w:val="24"/>
          <w:szCs w:val="24"/>
        </w:rPr>
        <w:t>Evaluate: Evaluate of student learning comes from their completions of the webquest, classroom blog, and their successful presentations.  The webquest will have a rubric to follow for the completion of the presentation aspect of the lesson.  Students will be evaluated on the successfulness of the presentation on answering the exploration question.  If students contribute a reasonable definition with support and examples, then they have completed the objectives of the lesson.</w:t>
      </w:r>
    </w:p>
    <w:p w:rsidR="005D44AF" w:rsidRDefault="005D44AF" w:rsidP="001D6B20">
      <w:pPr>
        <w:keepNext/>
        <w:spacing w:after="0" w:line="240" w:lineRule="auto"/>
        <w:outlineLvl w:val="0"/>
        <w:rPr>
          <w:rFonts w:ascii="Times" w:eastAsia="Times" w:hAnsi="Times" w:cs="Times New Roman"/>
          <w:sz w:val="24"/>
          <w:szCs w:val="20"/>
        </w:rPr>
      </w:pPr>
    </w:p>
    <w:p w:rsidR="005D44AF" w:rsidRDefault="005D44AF" w:rsidP="001D6B20">
      <w:pPr>
        <w:keepNext/>
        <w:spacing w:after="0" w:line="240" w:lineRule="auto"/>
        <w:outlineLvl w:val="0"/>
        <w:rPr>
          <w:rFonts w:ascii="Times" w:eastAsia="Times" w:hAnsi="Times" w:cs="Times New Roman"/>
          <w:sz w:val="24"/>
          <w:szCs w:val="20"/>
        </w:rPr>
      </w:pPr>
    </w:p>
    <w:p w:rsidR="001D6B20" w:rsidRDefault="001D6B20" w:rsidP="001D6B20">
      <w:pPr>
        <w:keepNext/>
        <w:spacing w:after="0" w:line="240" w:lineRule="auto"/>
        <w:outlineLvl w:val="0"/>
        <w:rPr>
          <w:rFonts w:ascii="Times" w:eastAsia="Times" w:hAnsi="Times" w:cs="Times New Roman"/>
          <w:sz w:val="24"/>
          <w:szCs w:val="20"/>
        </w:rPr>
      </w:pPr>
      <w:r>
        <w:rPr>
          <w:rFonts w:ascii="Times" w:eastAsia="Times" w:hAnsi="Times" w:cs="Times New Roman"/>
          <w:b/>
          <w:sz w:val="24"/>
          <w:szCs w:val="20"/>
        </w:rPr>
        <w:t>Technology Knowledge:</w:t>
      </w:r>
      <w:r w:rsidR="00FF4F47">
        <w:rPr>
          <w:rFonts w:ascii="Times" w:eastAsia="Times" w:hAnsi="Times" w:cs="Times New Roman"/>
          <w:b/>
          <w:sz w:val="24"/>
          <w:szCs w:val="20"/>
        </w:rPr>
        <w:t xml:space="preserve"> </w:t>
      </w:r>
      <w:r w:rsidR="005D44AF">
        <w:rPr>
          <w:rFonts w:ascii="Times" w:eastAsia="Times" w:hAnsi="Times" w:cs="Times New Roman"/>
          <w:sz w:val="24"/>
          <w:szCs w:val="20"/>
        </w:rPr>
        <w:t>Webquest</w:t>
      </w:r>
      <w:r w:rsidR="00FF4F47">
        <w:rPr>
          <w:rFonts w:ascii="Times" w:eastAsia="Times" w:hAnsi="Times" w:cs="Times New Roman"/>
          <w:sz w:val="24"/>
          <w:szCs w:val="20"/>
        </w:rPr>
        <w:t xml:space="preserve"> and classroom blog</w:t>
      </w:r>
    </w:p>
    <w:p w:rsidR="005D44AF" w:rsidRDefault="005D44AF" w:rsidP="001D6B20">
      <w:pPr>
        <w:keepNext/>
        <w:spacing w:after="0" w:line="240" w:lineRule="auto"/>
        <w:outlineLvl w:val="0"/>
        <w:rPr>
          <w:rFonts w:ascii="Times" w:eastAsia="Times" w:hAnsi="Times" w:cs="Times New Roman"/>
          <w:sz w:val="24"/>
          <w:szCs w:val="20"/>
        </w:rPr>
      </w:pPr>
    </w:p>
    <w:p w:rsidR="005D44AF" w:rsidRDefault="005D44AF" w:rsidP="001D6B20">
      <w:pPr>
        <w:keepNext/>
        <w:spacing w:after="0" w:line="240" w:lineRule="auto"/>
        <w:outlineLvl w:val="0"/>
        <w:rPr>
          <w:rFonts w:ascii="Times" w:eastAsia="Times" w:hAnsi="Times" w:cs="Times New Roman"/>
          <w:sz w:val="24"/>
          <w:szCs w:val="20"/>
        </w:rPr>
      </w:pPr>
      <w:commentRangeStart w:id="29"/>
      <w:r>
        <w:rPr>
          <w:rFonts w:ascii="Times" w:eastAsia="Times" w:hAnsi="Times" w:cs="Times New Roman"/>
          <w:sz w:val="24"/>
          <w:szCs w:val="20"/>
        </w:rPr>
        <w:t>Teachers will need to create a webquest or find an appropriate webquest to fit this lesson in order to successfully ex</w:t>
      </w:r>
      <w:r w:rsidR="00F61046">
        <w:rPr>
          <w:rFonts w:ascii="Times" w:eastAsia="Times" w:hAnsi="Times" w:cs="Times New Roman"/>
          <w:sz w:val="24"/>
          <w:szCs w:val="20"/>
        </w:rPr>
        <w:t>e</w:t>
      </w:r>
      <w:r>
        <w:rPr>
          <w:rFonts w:ascii="Times" w:eastAsia="Times" w:hAnsi="Times" w:cs="Times New Roman"/>
          <w:sz w:val="24"/>
          <w:szCs w:val="20"/>
        </w:rPr>
        <w:t>cute this lesson.</w:t>
      </w:r>
      <w:commentRangeEnd w:id="29"/>
      <w:r w:rsidR="00DC26D6">
        <w:rPr>
          <w:rStyle w:val="CommentReference"/>
        </w:rPr>
        <w:commentReference w:id="29"/>
      </w:r>
      <w:r>
        <w:rPr>
          <w:rFonts w:ascii="Times" w:eastAsia="Times" w:hAnsi="Times" w:cs="Times New Roman"/>
          <w:sz w:val="24"/>
          <w:szCs w:val="20"/>
        </w:rPr>
        <w:t xml:space="preserve">  Teachers will need to know how to set up and successfully run a classroom blog for this lesson to be successful.  In order to create a webquest that is appropriate for the needs of this lesson, teachers will need to create a webquest on </w:t>
      </w:r>
      <w:hyperlink r:id="rId8" w:history="1">
        <w:r w:rsidRPr="00B209D3">
          <w:rPr>
            <w:rStyle w:val="Hyperlink"/>
            <w:rFonts w:ascii="Times" w:eastAsia="Times" w:hAnsi="Times" w:cs="Times New Roman"/>
            <w:sz w:val="24"/>
            <w:szCs w:val="20"/>
          </w:rPr>
          <w:t>www.zunal.com</w:t>
        </w:r>
      </w:hyperlink>
      <w:r>
        <w:rPr>
          <w:rFonts w:ascii="Times" w:eastAsia="Times" w:hAnsi="Times" w:cs="Times New Roman"/>
          <w:sz w:val="24"/>
          <w:szCs w:val="20"/>
        </w:rPr>
        <w:t>.  There is also a</w:t>
      </w:r>
      <w:r w:rsidR="003E5083">
        <w:rPr>
          <w:rFonts w:ascii="Times" w:eastAsia="Times" w:hAnsi="Times" w:cs="Times New Roman"/>
          <w:sz w:val="24"/>
          <w:szCs w:val="20"/>
        </w:rPr>
        <w:t>n</w:t>
      </w:r>
      <w:r>
        <w:rPr>
          <w:rFonts w:ascii="Times" w:eastAsia="Times" w:hAnsi="Times" w:cs="Times New Roman"/>
          <w:sz w:val="24"/>
          <w:szCs w:val="20"/>
        </w:rPr>
        <w:t xml:space="preserve"> example of a light and sound webquest at zunal.com to help guide teachers with resources needed.  When creating the webquest, teachers will need to be able to successfully navigate the internet to select the websites and video content needed for the lesson.</w:t>
      </w:r>
      <w:r w:rsidR="003E5083">
        <w:rPr>
          <w:rFonts w:ascii="Times" w:eastAsia="Times" w:hAnsi="Times" w:cs="Times New Roman"/>
          <w:sz w:val="24"/>
          <w:szCs w:val="20"/>
        </w:rPr>
        <w:t xml:space="preserve">  Teachers also need knowledge of how to set up and run a classroom blog.  </w:t>
      </w:r>
      <w:r w:rsidR="0036494D">
        <w:rPr>
          <w:rFonts w:ascii="Times" w:eastAsia="Times" w:hAnsi="Times" w:cs="Times New Roman"/>
          <w:sz w:val="24"/>
          <w:szCs w:val="20"/>
        </w:rPr>
        <w:t xml:space="preserve">The classroom blog used for my classroom blog is found on the </w:t>
      </w:r>
      <w:r w:rsidR="006E55C8">
        <w:rPr>
          <w:rFonts w:ascii="Times" w:eastAsia="Times" w:hAnsi="Times" w:cs="Times New Roman"/>
          <w:sz w:val="24"/>
          <w:szCs w:val="20"/>
        </w:rPr>
        <w:t>website</w:t>
      </w:r>
      <w:r w:rsidR="0036494D">
        <w:rPr>
          <w:rFonts w:ascii="Times" w:eastAsia="Times" w:hAnsi="Times" w:cs="Times New Roman"/>
          <w:sz w:val="24"/>
          <w:szCs w:val="20"/>
        </w:rPr>
        <w:t xml:space="preserve">: </w:t>
      </w:r>
      <w:hyperlink r:id="rId9" w:history="1">
        <w:r w:rsidR="0036494D" w:rsidRPr="00B209D3">
          <w:rPr>
            <w:rStyle w:val="Hyperlink"/>
            <w:rFonts w:ascii="Times" w:eastAsia="Times" w:hAnsi="Times" w:cs="Times New Roman"/>
            <w:sz w:val="24"/>
            <w:szCs w:val="20"/>
          </w:rPr>
          <w:t>http://edublogs.org</w:t>
        </w:r>
      </w:hyperlink>
      <w:r w:rsidR="0036494D">
        <w:rPr>
          <w:rFonts w:ascii="Times" w:eastAsia="Times" w:hAnsi="Times" w:cs="Times New Roman"/>
          <w:sz w:val="24"/>
          <w:szCs w:val="20"/>
        </w:rPr>
        <w:t>.  Teachers will also need to be able to troubleshoot basic computer and internet functions during the lesson.  The basic troubleshooting teachers will do include</w:t>
      </w:r>
      <w:ins w:id="30" w:author="Stein Brunvand" w:date="2012-10-18T15:31:00Z">
        <w:r w:rsidR="00DC26D6">
          <w:rPr>
            <w:rFonts w:ascii="Times" w:eastAsia="Times" w:hAnsi="Times" w:cs="Times New Roman"/>
            <w:sz w:val="24"/>
            <w:szCs w:val="20"/>
          </w:rPr>
          <w:t>s</w:t>
        </w:r>
      </w:ins>
      <w:r w:rsidR="0036494D">
        <w:rPr>
          <w:rFonts w:ascii="Times" w:eastAsia="Times" w:hAnsi="Times" w:cs="Times New Roman"/>
          <w:sz w:val="24"/>
          <w:szCs w:val="20"/>
        </w:rPr>
        <w:t xml:space="preserve">; turning on and off computers, managing website troubles, and basic typing support.    </w:t>
      </w:r>
    </w:p>
    <w:p w:rsidR="0036494D" w:rsidRDefault="0036494D" w:rsidP="001D6B20">
      <w:pPr>
        <w:keepNext/>
        <w:spacing w:after="0" w:line="240" w:lineRule="auto"/>
        <w:outlineLvl w:val="0"/>
        <w:rPr>
          <w:rFonts w:ascii="Times" w:eastAsia="Times" w:hAnsi="Times" w:cs="Times New Roman"/>
          <w:sz w:val="24"/>
          <w:szCs w:val="20"/>
        </w:rPr>
      </w:pPr>
    </w:p>
    <w:p w:rsidR="0036494D" w:rsidRDefault="0036494D" w:rsidP="001D6B20">
      <w:pPr>
        <w:keepNext/>
        <w:spacing w:after="0" w:line="240" w:lineRule="auto"/>
        <w:outlineLvl w:val="0"/>
        <w:rPr>
          <w:rFonts w:ascii="Times" w:eastAsia="Times" w:hAnsi="Times" w:cs="Times New Roman"/>
          <w:sz w:val="24"/>
          <w:szCs w:val="20"/>
        </w:rPr>
      </w:pPr>
      <w:r>
        <w:rPr>
          <w:rFonts w:ascii="Times" w:eastAsia="Times" w:hAnsi="Times" w:cs="Times New Roman"/>
          <w:sz w:val="24"/>
          <w:szCs w:val="20"/>
        </w:rPr>
        <w:t xml:space="preserve">I personally have all technology knowledge needed for success in this lesson.  I gained this knowledge through my work on my master’s degree program and my experiences teaching with blogs and webquests in the past. </w:t>
      </w:r>
    </w:p>
    <w:p w:rsidR="0036494D" w:rsidRDefault="0036494D" w:rsidP="001D6B20">
      <w:pPr>
        <w:keepNext/>
        <w:spacing w:after="0" w:line="240" w:lineRule="auto"/>
        <w:outlineLvl w:val="0"/>
        <w:rPr>
          <w:rFonts w:ascii="Times" w:eastAsia="Times" w:hAnsi="Times" w:cs="Times New Roman"/>
          <w:sz w:val="24"/>
          <w:szCs w:val="20"/>
        </w:rPr>
      </w:pPr>
    </w:p>
    <w:p w:rsidR="001D6B20" w:rsidRDefault="001D6B20" w:rsidP="001D6B20">
      <w:pPr>
        <w:keepNext/>
        <w:spacing w:after="0" w:line="240" w:lineRule="auto"/>
        <w:outlineLvl w:val="0"/>
        <w:rPr>
          <w:rFonts w:ascii="Times" w:eastAsia="Times" w:hAnsi="Times" w:cs="Times New Roman"/>
          <w:b/>
          <w:sz w:val="24"/>
          <w:szCs w:val="20"/>
        </w:rPr>
      </w:pPr>
      <w:r>
        <w:rPr>
          <w:rFonts w:ascii="Times" w:eastAsia="Times" w:hAnsi="Times" w:cs="Times New Roman"/>
          <w:b/>
          <w:sz w:val="24"/>
          <w:szCs w:val="20"/>
        </w:rPr>
        <w:t>TPACK Analysis:</w:t>
      </w:r>
    </w:p>
    <w:p w:rsidR="0036494D" w:rsidRDefault="0036494D" w:rsidP="001D6B20">
      <w:pPr>
        <w:keepNext/>
        <w:spacing w:after="0" w:line="240" w:lineRule="auto"/>
        <w:outlineLvl w:val="0"/>
        <w:rPr>
          <w:rFonts w:ascii="Times" w:eastAsia="Times" w:hAnsi="Times" w:cs="Times New Roman"/>
          <w:b/>
          <w:sz w:val="24"/>
          <w:szCs w:val="20"/>
        </w:rPr>
      </w:pPr>
    </w:p>
    <w:p w:rsidR="0015295B" w:rsidRDefault="0014357A" w:rsidP="001D6B20">
      <w:pPr>
        <w:keepNext/>
        <w:spacing w:after="0" w:line="240" w:lineRule="auto"/>
        <w:outlineLvl w:val="0"/>
        <w:rPr>
          <w:rFonts w:ascii="Times" w:eastAsia="Times" w:hAnsi="Times" w:cs="Times New Roman"/>
          <w:sz w:val="24"/>
          <w:szCs w:val="20"/>
        </w:rPr>
      </w:pPr>
      <w:r>
        <w:rPr>
          <w:rFonts w:ascii="Times" w:eastAsia="Times" w:hAnsi="Times" w:cs="Times New Roman"/>
          <w:sz w:val="24"/>
          <w:szCs w:val="20"/>
        </w:rPr>
        <w:t>This lesson involves students learning the content of light and sound while using the method of inquiry based teaching with using webquests and blogs.  The webquest fits extremely well into the exploration section of the inquiry method of teaching.  Students are exploring concepts of light and sound through the use of a webquest</w:t>
      </w:r>
      <w:ins w:id="31" w:author="Stein Brunvand" w:date="2012-10-18T15:31:00Z">
        <w:r w:rsidR="00DC26D6">
          <w:rPr>
            <w:rFonts w:ascii="Times" w:eastAsia="Times" w:hAnsi="Times" w:cs="Times New Roman"/>
            <w:sz w:val="24"/>
            <w:szCs w:val="20"/>
          </w:rPr>
          <w:t>,</w:t>
        </w:r>
      </w:ins>
      <w:r>
        <w:rPr>
          <w:rFonts w:ascii="Times" w:eastAsia="Times" w:hAnsi="Times" w:cs="Times New Roman"/>
          <w:sz w:val="24"/>
          <w:szCs w:val="20"/>
        </w:rPr>
        <w:t xml:space="preserve"> whi</w:t>
      </w:r>
      <w:r w:rsidR="00740C26">
        <w:rPr>
          <w:rFonts w:ascii="Times" w:eastAsia="Times" w:hAnsi="Times" w:cs="Times New Roman"/>
          <w:sz w:val="24"/>
          <w:szCs w:val="20"/>
        </w:rPr>
        <w:t xml:space="preserve">ch is very similar to how the exploration section of the inquiry method is used on a regular basis.  Typically, during the exploration section students will conduct an investigative experiment which will led them in constructing knowledge and new learning of the content being covered.  The same thing is being done in this lesson with the only difference being that the investigative experiment takes the form of a webquest.  The webquest fits in well with the exploration part because an exploration question can be set to allow students to explore and construct new learning through their own exploration.  </w:t>
      </w:r>
      <w:r w:rsidR="00740C26">
        <w:rPr>
          <w:rFonts w:ascii="Times" w:eastAsia="Times" w:hAnsi="Times" w:cs="Times New Roman"/>
          <w:sz w:val="24"/>
          <w:szCs w:val="20"/>
        </w:rPr>
        <w:lastRenderedPageBreak/>
        <w:t>Students will be searching for content and information while being led and supported through the open ended style guidelines of the webquest.</w:t>
      </w:r>
      <w:r w:rsidR="00FD1301">
        <w:rPr>
          <w:rFonts w:ascii="Times" w:eastAsia="Times" w:hAnsi="Times" w:cs="Times New Roman"/>
          <w:sz w:val="24"/>
          <w:szCs w:val="20"/>
        </w:rPr>
        <w:t xml:space="preserve">  I have used webquests in the past with success as part of the exploration section of the inquiry method of teaching.  </w:t>
      </w:r>
      <w:r w:rsidR="00740C26">
        <w:rPr>
          <w:rFonts w:ascii="Times" w:eastAsia="Times" w:hAnsi="Times" w:cs="Times New Roman"/>
          <w:sz w:val="24"/>
          <w:szCs w:val="20"/>
        </w:rPr>
        <w:t xml:space="preserve"> </w:t>
      </w:r>
    </w:p>
    <w:p w:rsidR="0015295B" w:rsidRDefault="0015295B" w:rsidP="001D6B20">
      <w:pPr>
        <w:keepNext/>
        <w:spacing w:after="0" w:line="240" w:lineRule="auto"/>
        <w:outlineLvl w:val="0"/>
        <w:rPr>
          <w:rFonts w:ascii="Times" w:eastAsia="Times" w:hAnsi="Times" w:cs="Times New Roman"/>
          <w:sz w:val="24"/>
          <w:szCs w:val="20"/>
        </w:rPr>
      </w:pPr>
    </w:p>
    <w:p w:rsidR="0036494D" w:rsidRDefault="0015295B" w:rsidP="001D6B20">
      <w:pPr>
        <w:keepNext/>
        <w:spacing w:after="0" w:line="240" w:lineRule="auto"/>
        <w:outlineLvl w:val="0"/>
        <w:rPr>
          <w:rFonts w:ascii="Times" w:eastAsia="Times" w:hAnsi="Times" w:cs="Times New Roman"/>
          <w:sz w:val="24"/>
          <w:szCs w:val="20"/>
        </w:rPr>
      </w:pPr>
      <w:r>
        <w:rPr>
          <w:rFonts w:ascii="Times" w:eastAsia="Times" w:hAnsi="Times" w:cs="Times New Roman"/>
          <w:sz w:val="24"/>
          <w:szCs w:val="20"/>
        </w:rPr>
        <w:t xml:space="preserve">The internet is full of rich text, media and hands on activities for students to experience the content of light and sound for this lesson.  The webquest allows for students to be guided through these experiences found on the internet.  The webquest fits very well with the idea of students exploring the internet for text and media and learning the content at their own appropriate pace and level. </w:t>
      </w:r>
    </w:p>
    <w:p w:rsidR="0015295B" w:rsidRDefault="0015295B" w:rsidP="001D6B20">
      <w:pPr>
        <w:keepNext/>
        <w:spacing w:after="0" w:line="240" w:lineRule="auto"/>
        <w:outlineLvl w:val="0"/>
        <w:rPr>
          <w:rFonts w:ascii="Times" w:eastAsia="Times" w:hAnsi="Times" w:cs="Times New Roman"/>
          <w:sz w:val="24"/>
          <w:szCs w:val="20"/>
        </w:rPr>
      </w:pPr>
    </w:p>
    <w:p w:rsidR="00FD1301" w:rsidRPr="0036494D" w:rsidRDefault="0015295B" w:rsidP="001D6B20">
      <w:pPr>
        <w:keepNext/>
        <w:spacing w:after="0" w:line="240" w:lineRule="auto"/>
        <w:outlineLvl w:val="0"/>
        <w:rPr>
          <w:rFonts w:ascii="Times" w:eastAsia="Times" w:hAnsi="Times" w:cs="Times New Roman"/>
          <w:sz w:val="24"/>
          <w:szCs w:val="20"/>
        </w:rPr>
      </w:pPr>
      <w:r>
        <w:rPr>
          <w:rFonts w:ascii="Times" w:eastAsia="Times" w:hAnsi="Times" w:cs="Times New Roman"/>
          <w:sz w:val="24"/>
          <w:szCs w:val="20"/>
        </w:rPr>
        <w:t>The classroom blog is a great reflective tool to use with students and fits nicely in the inquiry method of teaching in the section of extend and apply.  The reflective questions allow students to apply and at times extend what they learned to new situations.  Having students reflect at home gives students time to process what they learned in class</w:t>
      </w:r>
      <w:ins w:id="32" w:author="Stein Brunvand" w:date="2012-10-18T15:32:00Z">
        <w:r w:rsidR="00DC26D6">
          <w:rPr>
            <w:rFonts w:ascii="Times" w:eastAsia="Times" w:hAnsi="Times" w:cs="Times New Roman"/>
            <w:sz w:val="24"/>
            <w:szCs w:val="20"/>
          </w:rPr>
          <w:t xml:space="preserve"> and</w:t>
        </w:r>
      </w:ins>
      <w:del w:id="33" w:author="Stein Brunvand" w:date="2012-10-18T15:32:00Z">
        <w:r w:rsidDel="00DC26D6">
          <w:rPr>
            <w:rFonts w:ascii="Times" w:eastAsia="Times" w:hAnsi="Times" w:cs="Times New Roman"/>
            <w:sz w:val="24"/>
            <w:szCs w:val="20"/>
          </w:rPr>
          <w:delText>,</w:delText>
        </w:r>
      </w:del>
      <w:r>
        <w:rPr>
          <w:rFonts w:ascii="Times" w:eastAsia="Times" w:hAnsi="Times" w:cs="Times New Roman"/>
          <w:sz w:val="24"/>
          <w:szCs w:val="20"/>
        </w:rPr>
        <w:t xml:space="preserve"> then apply their newly constructed knowledge in the form of written reflection.  The technology enhancement of the blog allows for students to instantly share their ideas to the entire class community.  This allows for students to share ideas and share reflections.  It allows for students to </w:t>
      </w:r>
      <w:r w:rsidR="006E55C8">
        <w:rPr>
          <w:rFonts w:ascii="Times" w:eastAsia="Times" w:hAnsi="Times" w:cs="Times New Roman"/>
          <w:sz w:val="24"/>
          <w:szCs w:val="20"/>
        </w:rPr>
        <w:t>feel</w:t>
      </w:r>
      <w:r>
        <w:rPr>
          <w:rFonts w:ascii="Times" w:eastAsia="Times" w:hAnsi="Times" w:cs="Times New Roman"/>
          <w:sz w:val="24"/>
          <w:szCs w:val="20"/>
        </w:rPr>
        <w:t xml:space="preserve"> comfortable and safe with the ideas they are sharing because they know that their peers have done the same.  As compared to a written journal where students only see what they have written, the blog allows for sharing and new ideas and </w:t>
      </w:r>
      <w:r w:rsidR="00FD1301">
        <w:rPr>
          <w:rFonts w:ascii="Times" w:eastAsia="Times" w:hAnsi="Times" w:cs="Times New Roman"/>
          <w:sz w:val="24"/>
          <w:szCs w:val="20"/>
        </w:rPr>
        <w:t>reflection</w:t>
      </w:r>
      <w:r>
        <w:rPr>
          <w:rFonts w:ascii="Times" w:eastAsia="Times" w:hAnsi="Times" w:cs="Times New Roman"/>
          <w:sz w:val="24"/>
          <w:szCs w:val="20"/>
        </w:rPr>
        <w:t xml:space="preserve"> to come from the group discussion.  Also, the blog is a tool that can’t be lost or misplaced or not returned to school.  Students who may have forgotten their journal at home would be unable to share their thoughts and ideas with the class the following day.  With the blog students could access their thoughts and ideas easily in the classroom through the use of classroom computers or class projector. </w:t>
      </w:r>
      <w:r w:rsidR="00FD1301">
        <w:rPr>
          <w:rFonts w:ascii="Times" w:eastAsia="Times" w:hAnsi="Times" w:cs="Times New Roman"/>
          <w:sz w:val="24"/>
          <w:szCs w:val="20"/>
        </w:rPr>
        <w:t xml:space="preserve">  I know that this use of technology can be successful in this lesson because I have utilized classroom blogs in science class before to great success.  </w:t>
      </w:r>
    </w:p>
    <w:p w:rsidR="001D6B20" w:rsidRDefault="001D6B20" w:rsidP="001D6B20">
      <w:pPr>
        <w:keepNext/>
        <w:spacing w:after="0" w:line="240" w:lineRule="auto"/>
        <w:outlineLvl w:val="0"/>
        <w:rPr>
          <w:rFonts w:ascii="Times" w:eastAsia="Times" w:hAnsi="Times" w:cs="Times New Roman"/>
          <w:b/>
          <w:sz w:val="24"/>
          <w:szCs w:val="20"/>
        </w:rPr>
      </w:pPr>
    </w:p>
    <w:p w:rsidR="001D6B20" w:rsidRDefault="001D6B20" w:rsidP="001D6B20">
      <w:pPr>
        <w:keepNext/>
        <w:spacing w:after="0" w:line="240" w:lineRule="auto"/>
        <w:outlineLvl w:val="0"/>
        <w:rPr>
          <w:rFonts w:ascii="Times" w:eastAsia="Times" w:hAnsi="Times" w:cs="Times New Roman"/>
          <w:b/>
          <w:sz w:val="24"/>
          <w:szCs w:val="20"/>
        </w:rPr>
      </w:pPr>
      <w:r>
        <w:rPr>
          <w:rFonts w:ascii="Times" w:eastAsia="Times" w:hAnsi="Times" w:cs="Times New Roman"/>
          <w:b/>
          <w:sz w:val="24"/>
          <w:szCs w:val="20"/>
        </w:rPr>
        <w:t>Assessment Plan:</w:t>
      </w:r>
    </w:p>
    <w:p w:rsidR="001D6B20" w:rsidRDefault="001D6B20" w:rsidP="001D6B20">
      <w:pPr>
        <w:keepNext/>
        <w:spacing w:after="0" w:line="240" w:lineRule="auto"/>
        <w:outlineLvl w:val="0"/>
        <w:rPr>
          <w:rFonts w:ascii="Times" w:eastAsia="Times" w:hAnsi="Times" w:cs="Times New Roman"/>
          <w:b/>
          <w:sz w:val="24"/>
          <w:szCs w:val="20"/>
        </w:rPr>
      </w:pPr>
    </w:p>
    <w:p w:rsidR="00FD1301" w:rsidRDefault="00FD1301" w:rsidP="00FD1301">
      <w:pPr>
        <w:keepNext/>
        <w:spacing w:after="0" w:line="240" w:lineRule="auto"/>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Assessment of student learning comes from their completions of the webquest, classroom blog, and their successful presentations.  The webquest </w:t>
      </w:r>
      <w:commentRangeStart w:id="34"/>
      <w:r>
        <w:rPr>
          <w:rFonts w:ascii="Times New Roman" w:eastAsia="Times New Roman" w:hAnsi="Times New Roman" w:cs="Times New Roman"/>
          <w:bCs/>
          <w:sz w:val="24"/>
          <w:szCs w:val="24"/>
        </w:rPr>
        <w:t xml:space="preserve">will have a rubric to follow </w:t>
      </w:r>
      <w:commentRangeEnd w:id="34"/>
      <w:r w:rsidR="00C20EFA">
        <w:rPr>
          <w:rStyle w:val="CommentReference"/>
        </w:rPr>
        <w:commentReference w:id="34"/>
      </w:r>
      <w:r>
        <w:rPr>
          <w:rFonts w:ascii="Times New Roman" w:eastAsia="Times New Roman" w:hAnsi="Times New Roman" w:cs="Times New Roman"/>
          <w:bCs/>
          <w:sz w:val="24"/>
          <w:szCs w:val="24"/>
        </w:rPr>
        <w:t>for the completion of the presentation aspect of the lesson.  Students will be evaluated on the successfulness of the presentation on answering the exploration question.  If students contribute a reasonable definition with support and examples, then they have completed the objectives of the lesson.</w:t>
      </w:r>
    </w:p>
    <w:p w:rsidR="001D6B20" w:rsidRPr="000D5E12" w:rsidRDefault="001D6B20" w:rsidP="000D5E12">
      <w:pPr>
        <w:rPr>
          <w:rFonts w:ascii="Times" w:eastAsia="Times" w:hAnsi="Times" w:cs="Times New Roman"/>
          <w:sz w:val="24"/>
          <w:szCs w:val="20"/>
        </w:rPr>
      </w:pPr>
    </w:p>
    <w:p w:rsidR="001D6B20" w:rsidRDefault="001D6B20" w:rsidP="001D6B20">
      <w:pPr>
        <w:keepNext/>
        <w:spacing w:after="0" w:line="240" w:lineRule="auto"/>
        <w:jc w:val="center"/>
        <w:outlineLvl w:val="0"/>
        <w:rPr>
          <w:rFonts w:ascii="Times" w:eastAsia="Times" w:hAnsi="Times" w:cs="Times New Roman"/>
          <w:b/>
          <w:sz w:val="24"/>
          <w:szCs w:val="20"/>
        </w:rPr>
      </w:pPr>
    </w:p>
    <w:p w:rsidR="001D6B20" w:rsidRPr="001D6B20" w:rsidRDefault="001D6B20" w:rsidP="001D6B20">
      <w:pPr>
        <w:keepNext/>
        <w:spacing w:after="0" w:line="240" w:lineRule="auto"/>
        <w:outlineLvl w:val="0"/>
        <w:rPr>
          <w:rFonts w:ascii="Times" w:eastAsia="Times" w:hAnsi="Times" w:cs="Times New Roman"/>
          <w:b/>
          <w:sz w:val="24"/>
          <w:szCs w:val="20"/>
        </w:rPr>
      </w:pPr>
    </w:p>
    <w:p w:rsidR="004C4CBA" w:rsidRDefault="004C4CBA" w:rsidP="001D6B20">
      <w:pPr>
        <w:jc w:val="center"/>
      </w:pPr>
    </w:p>
    <w:sectPr w:rsidR="004C4CBA" w:rsidSect="00CC2879">
      <w:headerReference w:type="default" r:id="rId10"/>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Stein Brunvand" w:date="2012-10-18T15:19:00Z" w:initials="SB">
    <w:p w:rsidR="00DC26D6" w:rsidRDefault="00DC26D6">
      <w:pPr>
        <w:pStyle w:val="CommentText"/>
      </w:pPr>
      <w:r>
        <w:rPr>
          <w:rStyle w:val="CommentReference"/>
        </w:rPr>
        <w:annotationRef/>
      </w:r>
      <w:r>
        <w:t>Do you mean “open ended”?</w:t>
      </w:r>
    </w:p>
  </w:comment>
  <w:comment w:id="17" w:author="Stein Brunvand" w:date="2012-10-18T15:28:00Z" w:initials="SB">
    <w:p w:rsidR="00DC26D6" w:rsidRDefault="00DC26D6">
      <w:pPr>
        <w:pStyle w:val="CommentText"/>
      </w:pPr>
      <w:r>
        <w:rPr>
          <w:rStyle w:val="CommentReference"/>
        </w:rPr>
        <w:annotationRef/>
      </w:r>
      <w:r>
        <w:t>Passive voice</w:t>
      </w:r>
    </w:p>
  </w:comment>
  <w:comment w:id="29" w:author="Stein Brunvand" w:date="2012-10-18T15:31:00Z" w:initials="SB">
    <w:p w:rsidR="00DC26D6" w:rsidRDefault="00DC26D6">
      <w:pPr>
        <w:pStyle w:val="CommentText"/>
      </w:pPr>
      <w:r>
        <w:rPr>
          <w:rStyle w:val="CommentReference"/>
        </w:rPr>
        <w:annotationRef/>
      </w:r>
      <w:r>
        <w:t>Did you create the webquest for this learning activity?  Since that is a key element of the lesson it would have been nice to see that.</w:t>
      </w:r>
    </w:p>
  </w:comment>
  <w:comment w:id="34" w:author="Stein Brunvand" w:date="2012-10-18T15:42:00Z" w:initials="SB">
    <w:p w:rsidR="00C20EFA" w:rsidRDefault="00C20EFA">
      <w:pPr>
        <w:pStyle w:val="CommentText"/>
      </w:pPr>
      <w:r>
        <w:rPr>
          <w:rStyle w:val="CommentReference"/>
        </w:rPr>
        <w:annotationRef/>
      </w:r>
      <w:r>
        <w:t>It would have been helpful to see that as well.</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EC1" w:rsidRDefault="00147EC1" w:rsidP="001D6B20">
      <w:pPr>
        <w:spacing w:after="0" w:line="240" w:lineRule="auto"/>
      </w:pPr>
      <w:r>
        <w:separator/>
      </w:r>
    </w:p>
  </w:endnote>
  <w:endnote w:type="continuationSeparator" w:id="0">
    <w:p w:rsidR="00147EC1" w:rsidRDefault="00147EC1" w:rsidP="001D6B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2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EC1" w:rsidRDefault="00147EC1" w:rsidP="001D6B20">
      <w:pPr>
        <w:spacing w:after="0" w:line="240" w:lineRule="auto"/>
      </w:pPr>
      <w:r>
        <w:separator/>
      </w:r>
    </w:p>
  </w:footnote>
  <w:footnote w:type="continuationSeparator" w:id="0">
    <w:p w:rsidR="00147EC1" w:rsidRDefault="00147EC1" w:rsidP="001D6B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6D6" w:rsidRDefault="00DC26D6" w:rsidP="001D6B20">
    <w:pPr>
      <w:pStyle w:val="Header"/>
      <w:jc w:val="right"/>
      <w:rPr>
        <w:rFonts w:ascii="Times New Roman" w:hAnsi="Times New Roman" w:cs="Times New Roman"/>
        <w:sz w:val="24"/>
        <w:szCs w:val="24"/>
      </w:rPr>
    </w:pPr>
    <w:r>
      <w:rPr>
        <w:rFonts w:ascii="Times New Roman" w:hAnsi="Times New Roman" w:cs="Times New Roman"/>
        <w:sz w:val="24"/>
        <w:szCs w:val="24"/>
      </w:rPr>
      <w:t>Bill Marra</w:t>
    </w:r>
  </w:p>
  <w:p w:rsidR="00DC26D6" w:rsidRPr="00822D95" w:rsidRDefault="00DC26D6" w:rsidP="00822D95">
    <w:pPr>
      <w:keepNext/>
      <w:spacing w:after="0" w:line="240" w:lineRule="auto"/>
      <w:jc w:val="center"/>
      <w:outlineLvl w:val="0"/>
      <w:rPr>
        <w:rFonts w:ascii="Times" w:eastAsia="Times" w:hAnsi="Times" w:cs="Times New Roman"/>
        <w:b/>
        <w:sz w:val="24"/>
        <w:szCs w:val="20"/>
      </w:rPr>
    </w:pPr>
    <w:r w:rsidRPr="001D6B20">
      <w:rPr>
        <w:rFonts w:ascii="Times" w:eastAsia="Times" w:hAnsi="Times" w:cs="Times New Roman"/>
        <w:b/>
        <w:sz w:val="24"/>
        <w:szCs w:val="20"/>
      </w:rPr>
      <w:t>EDT 514: Application of Instructional Design</w:t>
    </w:r>
    <w:r>
      <w:rPr>
        <w:rFonts w:ascii="Times" w:eastAsia="Times" w:hAnsi="Times" w:cs="Times New Roman"/>
        <w:b/>
        <w:sz w:val="24"/>
        <w:szCs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00BF9"/>
    <w:multiLevelType w:val="hybridMultilevel"/>
    <w:tmpl w:val="261C4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937FE7"/>
    <w:multiLevelType w:val="hybridMultilevel"/>
    <w:tmpl w:val="43FA2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footnotePr>
    <w:footnote w:id="-1"/>
    <w:footnote w:id="0"/>
  </w:footnotePr>
  <w:endnotePr>
    <w:endnote w:id="-1"/>
    <w:endnote w:id="0"/>
  </w:endnotePr>
  <w:compat/>
  <w:rsids>
    <w:rsidRoot w:val="001D6B20"/>
    <w:rsid w:val="000613D8"/>
    <w:rsid w:val="000C4F5E"/>
    <w:rsid w:val="000D5E12"/>
    <w:rsid w:val="0014357A"/>
    <w:rsid w:val="00147EC1"/>
    <w:rsid w:val="0015295B"/>
    <w:rsid w:val="001B5982"/>
    <w:rsid w:val="001D6B20"/>
    <w:rsid w:val="00216DEA"/>
    <w:rsid w:val="00242E8C"/>
    <w:rsid w:val="003324A0"/>
    <w:rsid w:val="003461B9"/>
    <w:rsid w:val="00357972"/>
    <w:rsid w:val="0036494D"/>
    <w:rsid w:val="00374003"/>
    <w:rsid w:val="003C1672"/>
    <w:rsid w:val="003E5083"/>
    <w:rsid w:val="004C4CBA"/>
    <w:rsid w:val="004E0A7F"/>
    <w:rsid w:val="00580493"/>
    <w:rsid w:val="005D44AF"/>
    <w:rsid w:val="00625367"/>
    <w:rsid w:val="006E55C8"/>
    <w:rsid w:val="00740C26"/>
    <w:rsid w:val="00812E28"/>
    <w:rsid w:val="00822D95"/>
    <w:rsid w:val="008A631E"/>
    <w:rsid w:val="008E27BA"/>
    <w:rsid w:val="009665E6"/>
    <w:rsid w:val="00981593"/>
    <w:rsid w:val="009921E0"/>
    <w:rsid w:val="009A1BD0"/>
    <w:rsid w:val="009E6EED"/>
    <w:rsid w:val="00A17942"/>
    <w:rsid w:val="00A612DE"/>
    <w:rsid w:val="00B07272"/>
    <w:rsid w:val="00B31BBF"/>
    <w:rsid w:val="00B41AB8"/>
    <w:rsid w:val="00C20EFA"/>
    <w:rsid w:val="00C50094"/>
    <w:rsid w:val="00CC2879"/>
    <w:rsid w:val="00D3462A"/>
    <w:rsid w:val="00DC26D6"/>
    <w:rsid w:val="00E4110C"/>
    <w:rsid w:val="00E5337B"/>
    <w:rsid w:val="00F03F50"/>
    <w:rsid w:val="00F61046"/>
    <w:rsid w:val="00F75E5D"/>
    <w:rsid w:val="00F956AE"/>
    <w:rsid w:val="00FD1301"/>
    <w:rsid w:val="00FF4F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A7F"/>
  </w:style>
  <w:style w:type="paragraph" w:styleId="Heading3">
    <w:name w:val="heading 3"/>
    <w:basedOn w:val="Normal"/>
    <w:link w:val="Heading3Char"/>
    <w:uiPriority w:val="9"/>
    <w:qFormat/>
    <w:rsid w:val="003324A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6B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6B20"/>
  </w:style>
  <w:style w:type="paragraph" w:styleId="Footer">
    <w:name w:val="footer"/>
    <w:basedOn w:val="Normal"/>
    <w:link w:val="FooterChar"/>
    <w:uiPriority w:val="99"/>
    <w:unhideWhenUsed/>
    <w:rsid w:val="001D6B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6B20"/>
  </w:style>
  <w:style w:type="paragraph" w:styleId="ListParagraph">
    <w:name w:val="List Paragraph"/>
    <w:basedOn w:val="Normal"/>
    <w:uiPriority w:val="34"/>
    <w:qFormat/>
    <w:rsid w:val="00B31BBF"/>
    <w:pPr>
      <w:ind w:left="720"/>
      <w:contextualSpacing/>
    </w:pPr>
  </w:style>
  <w:style w:type="character" w:customStyle="1" w:styleId="Heading3Char">
    <w:name w:val="Heading 3 Char"/>
    <w:basedOn w:val="DefaultParagraphFont"/>
    <w:link w:val="Heading3"/>
    <w:uiPriority w:val="9"/>
    <w:rsid w:val="003324A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324A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D44AF"/>
    <w:rPr>
      <w:color w:val="0000FF" w:themeColor="hyperlink"/>
      <w:u w:val="single"/>
    </w:rPr>
  </w:style>
  <w:style w:type="paragraph" w:styleId="NoSpacing">
    <w:name w:val="No Spacing"/>
    <w:uiPriority w:val="1"/>
    <w:qFormat/>
    <w:rsid w:val="00B41AB8"/>
    <w:pPr>
      <w:spacing w:after="0" w:line="240" w:lineRule="auto"/>
    </w:pPr>
    <w:rPr>
      <w:rFonts w:ascii="Calibri" w:eastAsia="Calibri" w:hAnsi="Calibri" w:cs="Times New Roman"/>
    </w:rPr>
  </w:style>
  <w:style w:type="character" w:styleId="CommentReference">
    <w:name w:val="annotation reference"/>
    <w:basedOn w:val="DefaultParagraphFont"/>
    <w:uiPriority w:val="99"/>
    <w:semiHidden/>
    <w:unhideWhenUsed/>
    <w:rsid w:val="00DC26D6"/>
    <w:rPr>
      <w:sz w:val="18"/>
      <w:szCs w:val="18"/>
    </w:rPr>
  </w:style>
  <w:style w:type="paragraph" w:styleId="CommentText">
    <w:name w:val="annotation text"/>
    <w:basedOn w:val="Normal"/>
    <w:link w:val="CommentTextChar"/>
    <w:uiPriority w:val="99"/>
    <w:semiHidden/>
    <w:unhideWhenUsed/>
    <w:rsid w:val="00DC26D6"/>
    <w:pPr>
      <w:spacing w:line="240" w:lineRule="auto"/>
    </w:pPr>
    <w:rPr>
      <w:sz w:val="24"/>
      <w:szCs w:val="24"/>
    </w:rPr>
  </w:style>
  <w:style w:type="character" w:customStyle="1" w:styleId="CommentTextChar">
    <w:name w:val="Comment Text Char"/>
    <w:basedOn w:val="DefaultParagraphFont"/>
    <w:link w:val="CommentText"/>
    <w:uiPriority w:val="99"/>
    <w:semiHidden/>
    <w:rsid w:val="00DC26D6"/>
    <w:rPr>
      <w:sz w:val="24"/>
      <w:szCs w:val="24"/>
    </w:rPr>
  </w:style>
  <w:style w:type="paragraph" w:styleId="CommentSubject">
    <w:name w:val="annotation subject"/>
    <w:basedOn w:val="CommentText"/>
    <w:next w:val="CommentText"/>
    <w:link w:val="CommentSubjectChar"/>
    <w:uiPriority w:val="99"/>
    <w:semiHidden/>
    <w:unhideWhenUsed/>
    <w:rsid w:val="00DC26D6"/>
    <w:rPr>
      <w:b/>
      <w:bCs/>
      <w:sz w:val="20"/>
      <w:szCs w:val="20"/>
    </w:rPr>
  </w:style>
  <w:style w:type="character" w:customStyle="1" w:styleId="CommentSubjectChar">
    <w:name w:val="Comment Subject Char"/>
    <w:basedOn w:val="CommentTextChar"/>
    <w:link w:val="CommentSubject"/>
    <w:uiPriority w:val="99"/>
    <w:semiHidden/>
    <w:rsid w:val="00DC26D6"/>
    <w:rPr>
      <w:b/>
      <w:bCs/>
      <w:sz w:val="20"/>
      <w:szCs w:val="20"/>
    </w:rPr>
  </w:style>
  <w:style w:type="paragraph" w:styleId="BalloonText">
    <w:name w:val="Balloon Text"/>
    <w:basedOn w:val="Normal"/>
    <w:link w:val="BalloonTextChar"/>
    <w:uiPriority w:val="99"/>
    <w:semiHidden/>
    <w:unhideWhenUsed/>
    <w:rsid w:val="00DC26D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26D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3324A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6B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6B20"/>
  </w:style>
  <w:style w:type="paragraph" w:styleId="Footer">
    <w:name w:val="footer"/>
    <w:basedOn w:val="Normal"/>
    <w:link w:val="FooterChar"/>
    <w:uiPriority w:val="99"/>
    <w:unhideWhenUsed/>
    <w:rsid w:val="001D6B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6B20"/>
  </w:style>
  <w:style w:type="paragraph" w:styleId="ListParagraph">
    <w:name w:val="List Paragraph"/>
    <w:basedOn w:val="Normal"/>
    <w:uiPriority w:val="34"/>
    <w:qFormat/>
    <w:rsid w:val="00B31BBF"/>
    <w:pPr>
      <w:ind w:left="720"/>
      <w:contextualSpacing/>
    </w:pPr>
  </w:style>
  <w:style w:type="character" w:customStyle="1" w:styleId="Heading3Char">
    <w:name w:val="Heading 3 Char"/>
    <w:basedOn w:val="DefaultParagraphFont"/>
    <w:link w:val="Heading3"/>
    <w:uiPriority w:val="9"/>
    <w:rsid w:val="003324A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324A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D44AF"/>
    <w:rPr>
      <w:color w:val="0000FF" w:themeColor="hyperlink"/>
      <w:u w:val="single"/>
    </w:rPr>
  </w:style>
  <w:style w:type="paragraph" w:styleId="NoSpacing">
    <w:name w:val="No Spacing"/>
    <w:uiPriority w:val="1"/>
    <w:qFormat/>
    <w:rsid w:val="00B41AB8"/>
    <w:pPr>
      <w:spacing w:after="0" w:line="240" w:lineRule="auto"/>
    </w:pPr>
    <w:rPr>
      <w:rFonts w:ascii="Calibri" w:eastAsia="Calibri" w:hAnsi="Calibri" w:cs="Times New Roman"/>
    </w:rPr>
  </w:style>
  <w:style w:type="character" w:styleId="CommentReference">
    <w:name w:val="annotation reference"/>
    <w:basedOn w:val="DefaultParagraphFont"/>
    <w:uiPriority w:val="99"/>
    <w:semiHidden/>
    <w:unhideWhenUsed/>
    <w:rsid w:val="00DC26D6"/>
    <w:rPr>
      <w:sz w:val="18"/>
      <w:szCs w:val="18"/>
    </w:rPr>
  </w:style>
  <w:style w:type="paragraph" w:styleId="CommentText">
    <w:name w:val="annotation text"/>
    <w:basedOn w:val="Normal"/>
    <w:link w:val="CommentTextChar"/>
    <w:uiPriority w:val="99"/>
    <w:semiHidden/>
    <w:unhideWhenUsed/>
    <w:rsid w:val="00DC26D6"/>
    <w:pPr>
      <w:spacing w:line="240" w:lineRule="auto"/>
    </w:pPr>
    <w:rPr>
      <w:sz w:val="24"/>
      <w:szCs w:val="24"/>
    </w:rPr>
  </w:style>
  <w:style w:type="character" w:customStyle="1" w:styleId="CommentTextChar">
    <w:name w:val="Comment Text Char"/>
    <w:basedOn w:val="DefaultParagraphFont"/>
    <w:link w:val="CommentText"/>
    <w:uiPriority w:val="99"/>
    <w:semiHidden/>
    <w:rsid w:val="00DC26D6"/>
    <w:rPr>
      <w:sz w:val="24"/>
      <w:szCs w:val="24"/>
    </w:rPr>
  </w:style>
  <w:style w:type="paragraph" w:styleId="CommentSubject">
    <w:name w:val="annotation subject"/>
    <w:basedOn w:val="CommentText"/>
    <w:next w:val="CommentText"/>
    <w:link w:val="CommentSubjectChar"/>
    <w:uiPriority w:val="99"/>
    <w:semiHidden/>
    <w:unhideWhenUsed/>
    <w:rsid w:val="00DC26D6"/>
    <w:rPr>
      <w:b/>
      <w:bCs/>
      <w:sz w:val="20"/>
      <w:szCs w:val="20"/>
    </w:rPr>
  </w:style>
  <w:style w:type="character" w:customStyle="1" w:styleId="CommentSubjectChar">
    <w:name w:val="Comment Subject Char"/>
    <w:basedOn w:val="CommentTextChar"/>
    <w:link w:val="CommentSubject"/>
    <w:uiPriority w:val="99"/>
    <w:semiHidden/>
    <w:rsid w:val="00DC26D6"/>
    <w:rPr>
      <w:b/>
      <w:bCs/>
      <w:sz w:val="20"/>
      <w:szCs w:val="20"/>
    </w:rPr>
  </w:style>
  <w:style w:type="paragraph" w:styleId="BalloonText">
    <w:name w:val="Balloon Text"/>
    <w:basedOn w:val="Normal"/>
    <w:link w:val="BalloonTextChar"/>
    <w:uiPriority w:val="99"/>
    <w:semiHidden/>
    <w:unhideWhenUsed/>
    <w:rsid w:val="00DC26D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26D6"/>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ivs>
    <w:div w:id="85454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unal.com"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edublog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3002</Words>
  <Characters>17118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Bmarra</dc:creator>
  <cp:lastModifiedBy>CSA Admin</cp:lastModifiedBy>
  <cp:revision>2</cp:revision>
  <dcterms:created xsi:type="dcterms:W3CDTF">2012-12-10T03:46:00Z</dcterms:created>
  <dcterms:modified xsi:type="dcterms:W3CDTF">2012-12-10T03:46:00Z</dcterms:modified>
</cp:coreProperties>
</file>